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2F56" w:rsidRPr="00E82F56" w:rsidRDefault="00E82F56" w:rsidP="0068107F">
      <w:pPr>
        <w:spacing w:before="120" w:after="120" w:line="240" w:lineRule="auto"/>
        <w:jc w:val="center"/>
        <w:rPr>
          <w:rFonts w:ascii="Calibri" w:eastAsia="Calibri" w:hAnsi="Calibri" w:cs="Times New Roman"/>
          <w:b/>
          <w:bCs/>
          <w:i/>
          <w:iCs/>
          <w:noProof/>
          <w:spacing w:val="5"/>
        </w:rPr>
      </w:pPr>
      <w:r w:rsidRPr="00E82F56">
        <w:rPr>
          <w:rFonts w:ascii="Calibri" w:eastAsia="Calibri" w:hAnsi="Calibri" w:cs="Times New Roman"/>
          <w:b/>
          <w:bCs/>
          <w:i/>
          <w:iCs/>
          <w:noProof/>
          <w:spacing w:val="5"/>
        </w:rPr>
        <w:t>ANEXA 1 - MODIFICAREA SDL – GAL</w:t>
      </w:r>
      <w:r w:rsidR="00FA66A6">
        <w:rPr>
          <w:rFonts w:ascii="Calibri" w:eastAsia="Calibri" w:hAnsi="Calibri" w:cs="Times New Roman"/>
          <w:b/>
          <w:bCs/>
          <w:i/>
          <w:iCs/>
          <w:noProof/>
          <w:spacing w:val="5"/>
        </w:rPr>
        <w:t xml:space="preserve"> CONSTANTA SUD</w:t>
      </w:r>
    </w:p>
    <w:p w:rsidR="00E82F56" w:rsidRPr="00E82F56" w:rsidRDefault="00E82F56" w:rsidP="00E82F56">
      <w:pPr>
        <w:spacing w:before="120" w:after="120" w:line="240" w:lineRule="auto"/>
        <w:jc w:val="right"/>
        <w:rPr>
          <w:rFonts w:ascii="Calibri" w:eastAsia="Calibri" w:hAnsi="Calibri" w:cs="Times New Roman"/>
          <w:b/>
          <w:bCs/>
          <w:i/>
          <w:iCs/>
          <w:noProof/>
          <w:spacing w:val="5"/>
        </w:rPr>
      </w:pPr>
      <w:r w:rsidRPr="00E82F56">
        <w:rPr>
          <w:rFonts w:ascii="Calibri" w:eastAsia="Calibri" w:hAnsi="Calibri" w:cs="Times New Roman"/>
          <w:b/>
          <w:bCs/>
          <w:i/>
          <w:iCs/>
          <w:noProof/>
          <w:spacing w:val="5"/>
        </w:rPr>
        <w:t xml:space="preserve">Data </w:t>
      </w:r>
      <w:r w:rsidR="00FA66A6">
        <w:rPr>
          <w:rFonts w:ascii="Calibri" w:eastAsia="Calibri" w:hAnsi="Calibri" w:cs="Times New Roman"/>
          <w:b/>
          <w:bCs/>
          <w:i/>
          <w:iCs/>
          <w:noProof/>
          <w:spacing w:val="5"/>
        </w:rPr>
        <w:t>1</w:t>
      </w:r>
      <w:r w:rsidR="00AE0075">
        <w:rPr>
          <w:rFonts w:ascii="Calibri" w:eastAsia="Calibri" w:hAnsi="Calibri" w:cs="Times New Roman"/>
          <w:b/>
          <w:bCs/>
          <w:i/>
          <w:iCs/>
          <w:noProof/>
          <w:spacing w:val="5"/>
        </w:rPr>
        <w:t>6</w:t>
      </w:r>
      <w:r w:rsidR="00FA66A6">
        <w:rPr>
          <w:rFonts w:ascii="Calibri" w:eastAsia="Calibri" w:hAnsi="Calibri" w:cs="Times New Roman"/>
          <w:b/>
          <w:bCs/>
          <w:i/>
          <w:iCs/>
          <w:noProof/>
          <w:spacing w:val="5"/>
        </w:rPr>
        <w:t>.12.2024</w:t>
      </w:r>
    </w:p>
    <w:p w:rsidR="00E82F56" w:rsidRPr="00E82F56" w:rsidRDefault="00E82F56" w:rsidP="00E82F56">
      <w:pPr>
        <w:tabs>
          <w:tab w:val="left" w:pos="3915"/>
        </w:tabs>
        <w:spacing w:after="0" w:line="240" w:lineRule="auto"/>
        <w:ind w:left="284"/>
        <w:contextualSpacing/>
        <w:jc w:val="both"/>
        <w:rPr>
          <w:rFonts w:ascii="Trebuchet MS" w:eastAsia="Times New Roman" w:hAnsi="Trebuchet MS" w:cs="Times New Roman"/>
          <w:bCs/>
          <w:noProof/>
          <w:sz w:val="24"/>
          <w:szCs w:val="24"/>
          <w:lang w:eastAsia="ro-RO"/>
        </w:rPr>
      </w:pPr>
      <w:r w:rsidRPr="00E82F56">
        <w:rPr>
          <w:rFonts w:ascii="Trebuchet MS" w:eastAsia="Times New Roman" w:hAnsi="Trebuchet MS" w:cs="Times New Roman"/>
          <w:bCs/>
          <w:noProof/>
          <w:sz w:val="24"/>
          <w:szCs w:val="24"/>
          <w:lang w:eastAsia="ro-RO"/>
        </w:rPr>
        <w:tab/>
      </w:r>
    </w:p>
    <w:p w:rsidR="00E82F56" w:rsidRPr="00E82F56" w:rsidRDefault="00E82F56" w:rsidP="00E82F56">
      <w:pPr>
        <w:numPr>
          <w:ilvl w:val="0"/>
          <w:numId w:val="1"/>
        </w:numPr>
        <w:spacing w:before="120" w:after="0" w:line="240" w:lineRule="auto"/>
        <w:ind w:left="284" w:hanging="284"/>
        <w:contextualSpacing/>
        <w:jc w:val="both"/>
        <w:rPr>
          <w:rFonts w:ascii="Trebuchet MS" w:eastAsia="Times New Roman" w:hAnsi="Trebuchet MS" w:cs="Times New Roman"/>
          <w:b/>
          <w:bCs/>
          <w:noProof/>
          <w:szCs w:val="24"/>
          <w:lang w:eastAsia="ro-RO"/>
        </w:rPr>
      </w:pPr>
      <w:r w:rsidRPr="00E82F56">
        <w:rPr>
          <w:rFonts w:ascii="Trebuchet MS" w:eastAsia="Times New Roman" w:hAnsi="Trebuchet MS" w:cs="Times New Roman"/>
          <w:b/>
          <w:bCs/>
          <w:noProof/>
          <w:szCs w:val="24"/>
          <w:lang w:eastAsia="ro-RO"/>
        </w:rPr>
        <w:t>TIPUL PROPUNERII DE MODIFICARE A SDL</w:t>
      </w:r>
      <w:r w:rsidRPr="00E82F56">
        <w:rPr>
          <w:rFonts w:ascii="Trebuchet MS" w:eastAsia="Times New Roman" w:hAnsi="Trebuchet MS" w:cs="Times New Roman"/>
          <w:b/>
          <w:bCs/>
          <w:noProof/>
          <w:szCs w:val="24"/>
          <w:vertAlign w:val="superscript"/>
          <w:lang w:eastAsia="ro-RO"/>
        </w:rPr>
        <w:footnoteReference w:id="1"/>
      </w:r>
    </w:p>
    <w:p w:rsidR="00E82F56" w:rsidRPr="00E82F56" w:rsidRDefault="00E82F56" w:rsidP="00E82F56">
      <w:pPr>
        <w:spacing w:before="120" w:after="0" w:line="240" w:lineRule="auto"/>
        <w:ind w:left="284"/>
        <w:contextualSpacing/>
        <w:jc w:val="both"/>
        <w:rPr>
          <w:rFonts w:ascii="Trebuchet MS" w:eastAsia="Times New Roman" w:hAnsi="Trebuchet MS" w:cs="Times New Roman"/>
          <w:b/>
          <w:bCs/>
          <w:noProof/>
          <w:szCs w:val="24"/>
          <w:lang w:eastAsia="ro-RO"/>
        </w:rPr>
      </w:pPr>
    </w:p>
    <w:tbl>
      <w:tblPr>
        <w:tblStyle w:val="TableGrid"/>
        <w:tblW w:w="9214" w:type="dxa"/>
        <w:tblInd w:w="-5" w:type="dxa"/>
        <w:tblLook w:val="04A0" w:firstRow="1" w:lastRow="0" w:firstColumn="1" w:lastColumn="0" w:noHBand="0" w:noVBand="1"/>
      </w:tblPr>
      <w:tblGrid>
        <w:gridCol w:w="6946"/>
        <w:gridCol w:w="2268"/>
      </w:tblGrid>
      <w:tr w:rsidR="00E82F56" w:rsidRPr="00E82F56" w:rsidTr="00485A61">
        <w:trPr>
          <w:trHeight w:val="326"/>
        </w:trPr>
        <w:tc>
          <w:tcPr>
            <w:tcW w:w="6946" w:type="dxa"/>
          </w:tcPr>
          <w:p w:rsidR="00E82F56" w:rsidRPr="00E82F56" w:rsidRDefault="00E82F56" w:rsidP="00E82F56">
            <w:pPr>
              <w:spacing w:before="120" w:after="0" w:line="240" w:lineRule="auto"/>
              <w:contextualSpacing/>
              <w:jc w:val="both"/>
              <w:rPr>
                <w:rFonts w:ascii="Trebuchet MS" w:eastAsia="Times New Roman" w:hAnsi="Trebuchet MS" w:cs="Times New Roman"/>
                <w:b/>
                <w:bCs/>
                <w:noProof/>
                <w:szCs w:val="24"/>
                <w:lang w:eastAsia="ro-RO"/>
              </w:rPr>
            </w:pPr>
            <w:r w:rsidRPr="00E82F56">
              <w:rPr>
                <w:rFonts w:ascii="Trebuchet MS" w:eastAsia="Times New Roman" w:hAnsi="Trebuchet MS" w:cs="Times New Roman"/>
                <w:b/>
                <w:bCs/>
                <w:noProof/>
                <w:szCs w:val="24"/>
                <w:lang w:eastAsia="ro-RO"/>
              </w:rPr>
              <w:t>Tipul modificării</w:t>
            </w:r>
            <w:r w:rsidRPr="00E82F56">
              <w:rPr>
                <w:rFonts w:ascii="Trebuchet MS" w:eastAsia="Times New Roman" w:hAnsi="Trebuchet MS" w:cs="Times New Roman"/>
                <w:b/>
                <w:bCs/>
                <w:noProof/>
                <w:szCs w:val="24"/>
                <w:vertAlign w:val="superscript"/>
                <w:lang w:eastAsia="ro-RO"/>
              </w:rPr>
              <w:footnoteReference w:id="2"/>
            </w:r>
          </w:p>
        </w:tc>
        <w:tc>
          <w:tcPr>
            <w:tcW w:w="2268" w:type="dxa"/>
          </w:tcPr>
          <w:p w:rsidR="00E82F56" w:rsidRPr="00E82F56" w:rsidRDefault="00E82F56" w:rsidP="00E82F56">
            <w:pPr>
              <w:spacing w:before="120" w:after="0" w:line="240" w:lineRule="auto"/>
              <w:contextualSpacing/>
              <w:jc w:val="both"/>
              <w:rPr>
                <w:rFonts w:ascii="Trebuchet MS" w:eastAsia="Times New Roman" w:hAnsi="Trebuchet MS" w:cs="Times New Roman"/>
                <w:b/>
                <w:bCs/>
                <w:noProof/>
                <w:szCs w:val="24"/>
                <w:lang w:eastAsia="ro-RO"/>
              </w:rPr>
            </w:pPr>
            <w:r w:rsidRPr="00E82F56">
              <w:rPr>
                <w:rFonts w:ascii="Trebuchet MS" w:eastAsia="Times New Roman" w:hAnsi="Trebuchet MS" w:cs="Times New Roman"/>
                <w:b/>
                <w:bCs/>
                <w:noProof/>
                <w:szCs w:val="24"/>
                <w:lang w:eastAsia="ro-RO"/>
              </w:rPr>
              <w:t>Numărul modificării solicitate</w:t>
            </w:r>
            <w:r w:rsidRPr="00E82F56">
              <w:rPr>
                <w:rFonts w:ascii="Trebuchet MS" w:eastAsia="Times New Roman" w:hAnsi="Trebuchet MS" w:cs="Times New Roman"/>
                <w:b/>
                <w:bCs/>
                <w:noProof/>
                <w:szCs w:val="24"/>
                <w:vertAlign w:val="superscript"/>
                <w:lang w:eastAsia="ro-RO"/>
              </w:rPr>
              <w:footnoteReference w:id="3"/>
            </w:r>
            <w:r w:rsidRPr="00E82F56">
              <w:rPr>
                <w:rFonts w:ascii="Trebuchet MS" w:eastAsia="Times New Roman" w:hAnsi="Trebuchet MS" w:cs="Times New Roman"/>
                <w:b/>
                <w:bCs/>
                <w:noProof/>
                <w:szCs w:val="24"/>
                <w:lang w:eastAsia="ro-RO"/>
              </w:rPr>
              <w:t xml:space="preserve"> în anul curent</w:t>
            </w:r>
          </w:p>
        </w:tc>
      </w:tr>
      <w:tr w:rsidR="00E82F56" w:rsidRPr="00E82F56" w:rsidTr="00485A61">
        <w:trPr>
          <w:trHeight w:val="406"/>
        </w:trPr>
        <w:tc>
          <w:tcPr>
            <w:tcW w:w="6946" w:type="dxa"/>
            <w:vAlign w:val="bottom"/>
          </w:tcPr>
          <w:p w:rsidR="00E82F56" w:rsidRPr="00E82F56" w:rsidRDefault="00E82F56" w:rsidP="00E82F56">
            <w:pPr>
              <w:spacing w:before="240" w:after="0" w:line="240" w:lineRule="auto"/>
              <w:contextualSpacing/>
              <w:jc w:val="center"/>
              <w:rPr>
                <w:rFonts w:ascii="Trebuchet MS" w:eastAsia="Times New Roman" w:hAnsi="Trebuchet MS" w:cs="Times New Roman"/>
                <w:bCs/>
                <w:noProof/>
                <w:szCs w:val="24"/>
                <w:lang w:eastAsia="ro-RO"/>
              </w:rPr>
            </w:pPr>
            <w:r w:rsidRPr="00E82F56">
              <w:rPr>
                <w:rFonts w:ascii="Trebuchet MS" w:eastAsia="Calibri" w:hAnsi="Trebuchet MS" w:cs="Times New Roman"/>
                <w:noProof/>
                <w:lang w:val="en-US"/>
              </w:rPr>
              <mc:AlternateContent>
                <mc:Choice Requires="wps">
                  <w:drawing>
                    <wp:anchor distT="0" distB="0" distL="114300" distR="114300" simplePos="0" relativeHeight="251661312" behindDoc="0" locked="0" layoutInCell="1" allowOverlap="1" wp14:anchorId="1AB73A74" wp14:editId="024A278C">
                      <wp:simplePos x="0" y="0"/>
                      <wp:positionH relativeFrom="column">
                        <wp:posOffset>44450</wp:posOffset>
                      </wp:positionH>
                      <wp:positionV relativeFrom="paragraph">
                        <wp:posOffset>-74295</wp:posOffset>
                      </wp:positionV>
                      <wp:extent cx="200025" cy="1905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00025" cy="190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883AED" id="Rectangle 7" o:spid="_x0000_s1026" style="position:absolute;margin-left:3.5pt;margin-top:-5.85pt;width:15.7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" fillcolor="window" strokecolor="windowText" strokeweight="1pt"/>
                  </w:pict>
                </mc:Fallback>
              </mc:AlternateContent>
            </w:r>
            <w:r w:rsidRPr="00E82F56">
              <w:rPr>
                <w:rFonts w:ascii="Trebuchet MS" w:eastAsia="Times New Roman" w:hAnsi="Trebuchet MS" w:cs="Times New Roman"/>
                <w:bCs/>
                <w:noProof/>
                <w:szCs w:val="24"/>
                <w:lang w:eastAsia="ro-RO"/>
              </w:rPr>
              <w:t>Modificare simplă  - conform pct.1</w:t>
            </w:r>
          </w:p>
        </w:tc>
        <w:tc>
          <w:tcPr>
            <w:tcW w:w="2268" w:type="dxa"/>
          </w:tcPr>
          <w:p w:rsidR="00E82F56" w:rsidRPr="00E82F56" w:rsidRDefault="00E82F56" w:rsidP="00E82F56">
            <w:pPr>
              <w:spacing w:before="120" w:after="0" w:line="240" w:lineRule="auto"/>
              <w:contextualSpacing/>
              <w:jc w:val="both"/>
              <w:rPr>
                <w:rFonts w:ascii="Trebuchet MS" w:eastAsia="Times New Roman" w:hAnsi="Trebuchet MS" w:cs="Times New Roman"/>
                <w:b/>
                <w:bCs/>
                <w:noProof/>
                <w:szCs w:val="24"/>
                <w:lang w:eastAsia="ro-RO"/>
              </w:rPr>
            </w:pPr>
          </w:p>
        </w:tc>
      </w:tr>
      <w:tr w:rsidR="00E82F56" w:rsidRPr="00E82F56" w:rsidTr="00485A61">
        <w:trPr>
          <w:trHeight w:val="406"/>
        </w:trPr>
        <w:tc>
          <w:tcPr>
            <w:tcW w:w="6946" w:type="dxa"/>
            <w:vAlign w:val="bottom"/>
          </w:tcPr>
          <w:p w:rsidR="00E82F56" w:rsidRPr="00E82F56" w:rsidRDefault="00E82F56" w:rsidP="00E82F56">
            <w:pPr>
              <w:spacing w:before="120" w:after="0" w:line="240" w:lineRule="auto"/>
              <w:contextualSpacing/>
              <w:jc w:val="center"/>
              <w:rPr>
                <w:rFonts w:ascii="Trebuchet MS" w:eastAsia="Times New Roman" w:hAnsi="Trebuchet MS" w:cs="Times New Roman"/>
                <w:b/>
                <w:bCs/>
                <w:noProof/>
                <w:szCs w:val="24"/>
                <w:lang w:eastAsia="ro-RO"/>
              </w:rPr>
            </w:pPr>
            <w:r w:rsidRPr="00E82F56">
              <w:rPr>
                <w:rFonts w:ascii="Trebuchet MS" w:eastAsia="Calibri" w:hAnsi="Trebuchet MS" w:cs="Times New Roman"/>
                <w:noProof/>
                <w:lang w:val="en-US"/>
              </w:rPr>
              <mc:AlternateContent>
                <mc:Choice Requires="wps">
                  <w:drawing>
                    <wp:anchor distT="0" distB="0" distL="114300" distR="114300" simplePos="0" relativeHeight="251659264" behindDoc="0" locked="0" layoutInCell="1" allowOverlap="1" wp14:anchorId="71DBCA32" wp14:editId="17E8E40B">
                      <wp:simplePos x="0" y="0"/>
                      <wp:positionH relativeFrom="column">
                        <wp:posOffset>31750</wp:posOffset>
                      </wp:positionH>
                      <wp:positionV relativeFrom="paragraph">
                        <wp:posOffset>-71755</wp:posOffset>
                      </wp:positionV>
                      <wp:extent cx="200025" cy="1905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200025" cy="19050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A1A3F" id="Rectangle 4" o:spid="_x0000_s1026" style="position:absolute;margin-left:2.5pt;margin-top:-5.65pt;width:15.7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" fillcolor="red" strokecolor="windowText" strokeweight="1pt"/>
                  </w:pict>
                </mc:Fallback>
              </mc:AlternateContent>
            </w:r>
            <w:r w:rsidRPr="00E82F56">
              <w:rPr>
                <w:rFonts w:ascii="Trebuchet MS" w:eastAsia="Times New Roman" w:hAnsi="Trebuchet MS" w:cs="Times New Roman"/>
                <w:bCs/>
                <w:noProof/>
                <w:szCs w:val="24"/>
                <w:lang w:eastAsia="ro-RO"/>
              </w:rPr>
              <w:t>Modificare complexă - conform pct.2</w:t>
            </w:r>
          </w:p>
        </w:tc>
        <w:tc>
          <w:tcPr>
            <w:tcW w:w="2268" w:type="dxa"/>
          </w:tcPr>
          <w:p w:rsidR="00E82F56" w:rsidRPr="00E82F56" w:rsidRDefault="00474F5D" w:rsidP="00E82F56">
            <w:pPr>
              <w:spacing w:before="120" w:after="0" w:line="240" w:lineRule="auto"/>
              <w:contextualSpacing/>
              <w:jc w:val="both"/>
              <w:rPr>
                <w:rFonts w:ascii="Trebuchet MS" w:eastAsia="Times New Roman" w:hAnsi="Trebuchet MS" w:cs="Times New Roman"/>
                <w:b/>
                <w:bCs/>
                <w:noProof/>
                <w:szCs w:val="24"/>
                <w:lang w:eastAsia="ro-RO"/>
              </w:rPr>
            </w:pPr>
            <w:r>
              <w:rPr>
                <w:rFonts w:ascii="Trebuchet MS" w:eastAsia="Times New Roman" w:hAnsi="Trebuchet MS" w:cs="Times New Roman"/>
                <w:b/>
                <w:bCs/>
                <w:noProof/>
                <w:szCs w:val="24"/>
                <w:lang w:eastAsia="ro-RO"/>
              </w:rPr>
              <w:t>1</w:t>
            </w:r>
            <w:r w:rsidR="00FA66A6">
              <w:rPr>
                <w:rFonts w:ascii="Trebuchet MS" w:eastAsia="Times New Roman" w:hAnsi="Trebuchet MS" w:cs="Times New Roman"/>
                <w:b/>
                <w:bCs/>
                <w:noProof/>
                <w:szCs w:val="24"/>
                <w:lang w:eastAsia="ro-RO"/>
              </w:rPr>
              <w:t>/2024</w:t>
            </w:r>
          </w:p>
        </w:tc>
      </w:tr>
      <w:tr w:rsidR="00E82F56" w:rsidRPr="00E82F56" w:rsidTr="00485A61">
        <w:trPr>
          <w:trHeight w:val="406"/>
        </w:trPr>
        <w:tc>
          <w:tcPr>
            <w:tcW w:w="6946" w:type="dxa"/>
            <w:vAlign w:val="bottom"/>
          </w:tcPr>
          <w:p w:rsidR="00E82F56" w:rsidRPr="00E82F56" w:rsidRDefault="00E82F56" w:rsidP="00E82F56">
            <w:pPr>
              <w:spacing w:before="120" w:after="0" w:line="240" w:lineRule="auto"/>
              <w:contextualSpacing/>
              <w:jc w:val="center"/>
              <w:rPr>
                <w:rFonts w:ascii="Trebuchet MS" w:eastAsia="Times New Roman" w:hAnsi="Trebuchet MS" w:cs="Times New Roman"/>
                <w:bCs/>
                <w:noProof/>
                <w:szCs w:val="24"/>
                <w:lang w:eastAsia="ro-RO"/>
              </w:rPr>
            </w:pPr>
            <w:r w:rsidRPr="00E82F56">
              <w:rPr>
                <w:rFonts w:ascii="Trebuchet MS" w:eastAsia="Calibri" w:hAnsi="Trebuchet MS" w:cs="Times New Roman"/>
                <w:noProof/>
                <w:lang w:val="en-US"/>
              </w:rPr>
              <mc:AlternateContent>
                <mc:Choice Requires="wps">
                  <w:drawing>
                    <wp:anchor distT="0" distB="0" distL="114300" distR="114300" simplePos="0" relativeHeight="251660288" behindDoc="0" locked="0" layoutInCell="1" allowOverlap="1" wp14:anchorId="5C81388F" wp14:editId="6463B97D">
                      <wp:simplePos x="0" y="0"/>
                      <wp:positionH relativeFrom="column">
                        <wp:posOffset>22225</wp:posOffset>
                      </wp:positionH>
                      <wp:positionV relativeFrom="paragraph">
                        <wp:posOffset>-53975</wp:posOffset>
                      </wp:positionV>
                      <wp:extent cx="200025" cy="1905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200025" cy="190500"/>
                              </a:xfrm>
                              <a:prstGeom prst="rect">
                                <a:avLst/>
                              </a:prstGeom>
                              <a:solidFill>
                                <a:schemeClr val="bg1"/>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E9A3A4" id="Rectangle 6" o:spid="_x0000_s1026" style="position:absolute;margin-left:1.75pt;margin-top:-4.25pt;width:15.7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" fillcolor="white [3212]" strokecolor="windowText" strokeweight="1pt"/>
                  </w:pict>
                </mc:Fallback>
              </mc:AlternateContent>
            </w:r>
            <w:r w:rsidRPr="00E82F56">
              <w:rPr>
                <w:rFonts w:ascii="Trebuchet MS" w:eastAsia="Times New Roman" w:hAnsi="Trebuchet MS" w:cs="Times New Roman"/>
                <w:bCs/>
                <w:noProof/>
                <w:szCs w:val="24"/>
                <w:lang w:eastAsia="ro-RO"/>
              </w:rPr>
              <w:t>Modificare legislativă și/sau administrativă - conform pct.3</w:t>
            </w:r>
          </w:p>
        </w:tc>
        <w:tc>
          <w:tcPr>
            <w:tcW w:w="2268" w:type="dxa"/>
          </w:tcPr>
          <w:p w:rsidR="00E82F56" w:rsidRPr="00E82F56" w:rsidRDefault="00E82F56" w:rsidP="00E82F56">
            <w:pPr>
              <w:spacing w:before="120" w:after="0" w:line="240" w:lineRule="auto"/>
              <w:contextualSpacing/>
              <w:jc w:val="both"/>
              <w:rPr>
                <w:rFonts w:ascii="Trebuchet MS" w:eastAsia="Times New Roman" w:hAnsi="Trebuchet MS" w:cs="Times New Roman"/>
                <w:b/>
                <w:bCs/>
                <w:noProof/>
                <w:szCs w:val="24"/>
                <w:lang w:eastAsia="ro-RO"/>
              </w:rPr>
            </w:pPr>
          </w:p>
        </w:tc>
      </w:tr>
    </w:tbl>
    <w:p w:rsidR="00E82F56" w:rsidRPr="00E82F56" w:rsidRDefault="00E82F56" w:rsidP="00E82F56">
      <w:pPr>
        <w:spacing w:after="0"/>
        <w:jc w:val="both"/>
        <w:rPr>
          <w:rFonts w:ascii="Trebuchet MS" w:eastAsia="Calibri" w:hAnsi="Trebuchet MS" w:cs="Times New Roman"/>
          <w:noProof/>
          <w:szCs w:val="24"/>
        </w:rPr>
      </w:pPr>
    </w:p>
    <w:p w:rsidR="00E82F56" w:rsidRPr="00E82F56" w:rsidRDefault="00E82F56" w:rsidP="00E82F56">
      <w:pPr>
        <w:rPr>
          <w:rFonts w:ascii="Trebuchet MS" w:eastAsia="Times New Roman" w:hAnsi="Trebuchet MS" w:cs="Times New Roman"/>
          <w:b/>
          <w:bCs/>
          <w:noProof/>
          <w:szCs w:val="24"/>
          <w:lang w:eastAsia="ro-RO"/>
        </w:rPr>
      </w:pPr>
      <w:r w:rsidRPr="00E82F56">
        <w:rPr>
          <w:rFonts w:ascii="Trebuchet MS" w:eastAsia="Times New Roman" w:hAnsi="Trebuchet MS" w:cs="Times New Roman"/>
          <w:b/>
          <w:bCs/>
          <w:noProof/>
          <w:szCs w:val="24"/>
          <w:lang w:eastAsia="ro-RO"/>
        </w:rPr>
        <w:t>II.  DESCRIEREA MODIFICĂRILOR SOLICITATE</w:t>
      </w:r>
      <w:r w:rsidRPr="00E82F56">
        <w:rPr>
          <w:rFonts w:ascii="Trebuchet MS" w:eastAsia="Times New Roman" w:hAnsi="Trebuchet MS" w:cs="Times New Roman"/>
          <w:b/>
          <w:bCs/>
          <w:noProof/>
          <w:szCs w:val="24"/>
          <w:vertAlign w:val="superscript"/>
          <w:lang w:eastAsia="ro-RO"/>
        </w:rPr>
        <w:footnoteReference w:id="4"/>
      </w:r>
    </w:p>
    <w:p w:rsidR="00E82F56" w:rsidRPr="00E82F56" w:rsidRDefault="00E82F56" w:rsidP="00E82F56">
      <w:pPr>
        <w:numPr>
          <w:ilvl w:val="0"/>
          <w:numId w:val="3"/>
        </w:numPr>
        <w:contextualSpacing/>
        <w:rPr>
          <w:rFonts w:ascii="Trebuchet MS" w:eastAsia="Times New Roman" w:hAnsi="Trebuchet MS" w:cs="Times New Roman"/>
          <w:b/>
          <w:bCs/>
          <w:noProof/>
          <w:szCs w:val="24"/>
          <w:lang w:eastAsia="ro-RO"/>
        </w:rPr>
      </w:pPr>
      <w:r w:rsidRPr="00E82F56">
        <w:rPr>
          <w:rFonts w:ascii="Trebuchet MS" w:eastAsia="Times New Roman" w:hAnsi="Trebuchet MS" w:cs="Times New Roman"/>
          <w:b/>
          <w:bCs/>
          <w:noProof/>
          <w:szCs w:val="24"/>
          <w:lang w:eastAsia="ro-RO"/>
        </w:rPr>
        <w:t xml:space="preserve">DENUMIREA MODIFICĂRII: </w:t>
      </w:r>
      <w:r w:rsidR="00474F5D" w:rsidRPr="00B17712">
        <w:rPr>
          <w:rFonts w:ascii="Trebuchet MS" w:eastAsia="Times New Roman" w:hAnsi="Trebuchet MS" w:cs="Times New Roman"/>
          <w:b/>
          <w:bCs/>
          <w:szCs w:val="24"/>
          <w:lang w:val="en-US" w:eastAsia="ro-RO"/>
        </w:rPr>
        <w:t xml:space="preserve">Modificări ale Cap. </w:t>
      </w:r>
      <w:r w:rsidR="00474F5D">
        <w:rPr>
          <w:rFonts w:ascii="Trebuchet MS" w:eastAsia="Times New Roman" w:hAnsi="Trebuchet MS" w:cs="Times New Roman"/>
          <w:b/>
          <w:bCs/>
          <w:szCs w:val="24"/>
          <w:lang w:val="en-US" w:eastAsia="ro-RO"/>
        </w:rPr>
        <w:t>V</w:t>
      </w:r>
      <w:r w:rsidR="00474F5D" w:rsidRPr="00B17712">
        <w:rPr>
          <w:rFonts w:ascii="Trebuchet MS" w:eastAsia="Times New Roman" w:hAnsi="Trebuchet MS" w:cs="Times New Roman"/>
          <w:b/>
          <w:bCs/>
          <w:szCs w:val="24"/>
          <w:lang w:val="en-US" w:eastAsia="ro-RO"/>
        </w:rPr>
        <w:t xml:space="preserve"> – </w:t>
      </w:r>
      <w:r w:rsidR="00474F5D">
        <w:rPr>
          <w:rFonts w:ascii="Trebuchet MS" w:hAnsi="Trebuchet MS"/>
          <w:b/>
          <w:bCs/>
        </w:rPr>
        <w:t>Descrierea masurilor din SDL, respectiv a punctului 9. Sume (aplicabile) si rata sprijinului</w:t>
      </w:r>
      <w:r w:rsidRPr="00E82F56">
        <w:rPr>
          <w:rFonts w:ascii="Trebuchet MS" w:eastAsia="Times New Roman" w:hAnsi="Trebuchet MS" w:cs="Times New Roman"/>
          <w:b/>
          <w:bCs/>
          <w:noProof/>
          <w:szCs w:val="24"/>
          <w:lang w:eastAsia="ro-RO"/>
        </w:rPr>
        <w:t xml:space="preserve">, </w:t>
      </w:r>
      <w:r w:rsidR="00474F5D">
        <w:rPr>
          <w:rFonts w:ascii="Trebuchet MS" w:eastAsia="Times New Roman" w:hAnsi="Trebuchet MS" w:cs="Times New Roman"/>
          <w:b/>
          <w:bCs/>
          <w:noProof/>
          <w:szCs w:val="24"/>
          <w:lang w:eastAsia="ro-RO"/>
        </w:rPr>
        <w:t xml:space="preserve">in sensul ajustarii sumei in conformitate cu bugetul ramas in strategie, </w:t>
      </w:r>
      <w:r w:rsidRPr="00E82F56">
        <w:rPr>
          <w:rFonts w:ascii="Trebuchet MS" w:eastAsia="Times New Roman" w:hAnsi="Trebuchet MS" w:cs="Times New Roman"/>
          <w:b/>
          <w:bCs/>
          <w:noProof/>
          <w:szCs w:val="24"/>
          <w:lang w:eastAsia="ro-RO"/>
        </w:rPr>
        <w:t xml:space="preserve">conform pct. </w:t>
      </w:r>
      <w:r w:rsidR="003161E4">
        <w:rPr>
          <w:rFonts w:ascii="Trebuchet MS" w:eastAsia="Times New Roman" w:hAnsi="Trebuchet MS" w:cs="Times New Roman"/>
          <w:b/>
          <w:bCs/>
          <w:noProof/>
          <w:szCs w:val="24"/>
          <w:lang w:eastAsia="ro-RO"/>
        </w:rPr>
        <w:t>2</w:t>
      </w:r>
      <w:r w:rsidRPr="00E82F56">
        <w:rPr>
          <w:rFonts w:ascii="Trebuchet MS" w:eastAsia="Times New Roman" w:hAnsi="Trebuchet MS" w:cs="Times New Roman"/>
          <w:b/>
          <w:bCs/>
          <w:noProof/>
          <w:szCs w:val="24"/>
          <w:lang w:eastAsia="ro-RO"/>
        </w:rPr>
        <w:t xml:space="preserve">, litera </w:t>
      </w:r>
      <w:r w:rsidR="003161E4">
        <w:rPr>
          <w:rFonts w:ascii="Trebuchet MS" w:eastAsia="Times New Roman" w:hAnsi="Trebuchet MS" w:cs="Times New Roman"/>
          <w:b/>
          <w:bCs/>
          <w:noProof/>
          <w:szCs w:val="24"/>
          <w:lang w:eastAsia="ro-RO"/>
        </w:rPr>
        <w:t>c</w:t>
      </w:r>
    </w:p>
    <w:p w:rsidR="00E82F56" w:rsidRPr="00E82F56" w:rsidRDefault="00E82F56" w:rsidP="00E82F56">
      <w:pPr>
        <w:keepNext/>
        <w:numPr>
          <w:ilvl w:val="0"/>
          <w:numId w:val="2"/>
        </w:numPr>
        <w:spacing w:before="240" w:after="240" w:line="240" w:lineRule="auto"/>
        <w:jc w:val="both"/>
        <w:outlineLvl w:val="4"/>
        <w:rPr>
          <w:rFonts w:ascii="Trebuchet MS" w:eastAsia="Times New Roman" w:hAnsi="Trebuchet MS" w:cs="Times New Roman"/>
          <w:noProof/>
          <w:szCs w:val="24"/>
          <w:u w:val="single"/>
        </w:rPr>
      </w:pPr>
      <w:bookmarkStart w:id="0" w:name="_Hlk184202191"/>
      <w:r w:rsidRPr="00E82F56">
        <w:rPr>
          <w:rFonts w:ascii="Trebuchet MS" w:eastAsia="Times New Roman" w:hAnsi="Trebuchet MS" w:cs="Times New Roman"/>
          <w:noProof/>
          <w:szCs w:val="24"/>
          <w:u w:val="single"/>
        </w:rPr>
        <w:t xml:space="preserve">Motivele și/sau problemele de implementare care justifică modificarea </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4674"/>
        <w:gridCol w:w="4675"/>
      </w:tblGrid>
      <w:tr w:rsidR="00474F5D" w:rsidRPr="00E82F56" w:rsidTr="00474F5D">
        <w:trPr>
          <w:trHeight w:val="293"/>
        </w:trPr>
        <w:tc>
          <w:tcPr>
            <w:tcW w:w="2500" w:type="pct"/>
            <w:shd w:val="clear" w:color="auto" w:fill="auto"/>
          </w:tcPr>
          <w:p w:rsidR="00474F5D" w:rsidRDefault="00D40FB7" w:rsidP="00E82F56">
            <w:pPr>
              <w:spacing w:after="0" w:line="240" w:lineRule="auto"/>
              <w:jc w:val="both"/>
              <w:rPr>
                <w:rFonts w:ascii="Trebuchet MS" w:eastAsia="Times New Roman" w:hAnsi="Trebuchet MS" w:cs="Times New Roman"/>
                <w:noProof/>
                <w:szCs w:val="24"/>
              </w:rPr>
            </w:pPr>
            <w:r>
              <w:rPr>
                <w:rFonts w:ascii="Trebuchet MS" w:eastAsia="Times New Roman" w:hAnsi="Trebuchet MS" w:cs="Times New Roman"/>
                <w:noProof/>
                <w:szCs w:val="24"/>
              </w:rPr>
              <w:t xml:space="preserve">Prin modificarea capitolului V – Descrierea masurilor din SDL, </w:t>
            </w:r>
            <w:r w:rsidRPr="006F2172">
              <w:rPr>
                <w:rFonts w:ascii="Trebuchet MS" w:eastAsia="Times New Roman" w:hAnsi="Trebuchet MS" w:cs="Times New Roman"/>
                <w:noProof/>
                <w:szCs w:val="24"/>
              </w:rPr>
              <w:t>respectiv a punctului</w:t>
            </w:r>
            <w:r>
              <w:rPr>
                <w:rFonts w:ascii="Trebuchet MS" w:eastAsia="Times New Roman" w:hAnsi="Trebuchet MS" w:cs="Times New Roman"/>
                <w:noProof/>
                <w:szCs w:val="24"/>
              </w:rPr>
              <w:t xml:space="preserve"> 9. Sume (aplicabile) si rata spijinului , se doreste ajustarea sumei pe care se poate depune proiect , ca aceasta sa fie in conformitate cu bugetul ramas in strategie. </w:t>
            </w:r>
          </w:p>
          <w:p w:rsidR="00D40FB7" w:rsidRDefault="00D40FB7" w:rsidP="00E82F56">
            <w:pPr>
              <w:spacing w:after="0" w:line="240" w:lineRule="auto"/>
              <w:jc w:val="both"/>
              <w:rPr>
                <w:rFonts w:ascii="Trebuchet MS" w:eastAsia="Times New Roman" w:hAnsi="Trebuchet MS" w:cs="Times New Roman"/>
                <w:noProof/>
                <w:szCs w:val="24"/>
              </w:rPr>
            </w:pPr>
            <w:r>
              <w:rPr>
                <w:rFonts w:ascii="Trebuchet MS" w:eastAsia="Times New Roman" w:hAnsi="Trebuchet MS" w:cs="Times New Roman"/>
                <w:noProof/>
                <w:szCs w:val="24"/>
              </w:rPr>
              <w:t>Din SDL Gal Constanta Sud, au rezultate niste economii ce provin din sumele dezangajate de pe masurile lansate</w:t>
            </w:r>
            <w:r w:rsidR="00956C0F">
              <w:rPr>
                <w:rFonts w:ascii="Trebuchet MS" w:eastAsia="Times New Roman" w:hAnsi="Trebuchet MS" w:cs="Times New Roman"/>
                <w:noProof/>
                <w:szCs w:val="24"/>
              </w:rPr>
              <w:t xml:space="preserve"> </w:t>
            </w:r>
            <w:bookmarkStart w:id="1" w:name="_Hlk184908454"/>
            <w:r w:rsidR="00956C0F">
              <w:rPr>
                <w:rFonts w:ascii="Trebuchet MS" w:eastAsia="Times New Roman" w:hAnsi="Trebuchet MS" w:cs="Times New Roman"/>
                <w:noProof/>
                <w:szCs w:val="24"/>
              </w:rPr>
              <w:t>si din economiile ramase pe masuri.</w:t>
            </w:r>
            <w:bookmarkEnd w:id="1"/>
            <w:r>
              <w:rPr>
                <w:rFonts w:ascii="Trebuchet MS" w:eastAsia="Times New Roman" w:hAnsi="Trebuchet MS" w:cs="Times New Roman"/>
                <w:noProof/>
                <w:szCs w:val="24"/>
              </w:rPr>
              <w:t xml:space="preserve"> Deoarece Gal Constanta Sud doreste sa implementeze cu succes Strategia de Dezvoltare Locala </w:t>
            </w:r>
            <w:r w:rsidR="00B17CA3">
              <w:rPr>
                <w:rFonts w:ascii="Trebuchet MS" w:eastAsia="Times New Roman" w:hAnsi="Trebuchet MS" w:cs="Times New Roman"/>
                <w:noProof/>
                <w:szCs w:val="24"/>
              </w:rPr>
              <w:t xml:space="preserve">, prin prezenta modificare se doreste ajustarea sumei pe care se poate depune proiect pe masura M3/6A in conformitate cu bugetul ramas in strategie. </w:t>
            </w:r>
          </w:p>
          <w:p w:rsidR="00B17CA3" w:rsidRPr="00E82F56" w:rsidRDefault="00B17CA3" w:rsidP="00E82F56">
            <w:pPr>
              <w:spacing w:after="0" w:line="240" w:lineRule="auto"/>
              <w:jc w:val="both"/>
              <w:rPr>
                <w:rFonts w:ascii="Trebuchet MS" w:eastAsia="Times New Roman" w:hAnsi="Trebuchet MS" w:cs="Times New Roman"/>
                <w:noProof/>
                <w:szCs w:val="24"/>
              </w:rPr>
            </w:pPr>
            <w:r>
              <w:rPr>
                <w:rFonts w:ascii="Trebuchet MS" w:eastAsia="Times New Roman" w:hAnsi="Trebuchet MS"/>
                <w:color w:val="000000" w:themeColor="text1"/>
                <w:szCs w:val="24"/>
                <w:lang w:bidi="lo-LA"/>
              </w:rPr>
              <w:t>Aceasta modificare a survenit in urma implementarii SDL si este in raport cu caracteristicile teritoriului acoperit de SDL.</w:t>
            </w:r>
          </w:p>
        </w:tc>
        <w:tc>
          <w:tcPr>
            <w:tcW w:w="2500" w:type="pct"/>
          </w:tcPr>
          <w:p w:rsidR="00474F5D" w:rsidRPr="00E82F56" w:rsidRDefault="00474F5D" w:rsidP="00E82F56">
            <w:pPr>
              <w:spacing w:after="0" w:line="240" w:lineRule="auto"/>
              <w:jc w:val="both"/>
              <w:rPr>
                <w:rFonts w:ascii="Trebuchet MS" w:eastAsia="Times New Roman" w:hAnsi="Trebuchet MS" w:cs="Times New Roman"/>
                <w:noProof/>
                <w:szCs w:val="24"/>
              </w:rPr>
            </w:pPr>
          </w:p>
        </w:tc>
      </w:tr>
    </w:tbl>
    <w:p w:rsidR="00E82F56" w:rsidRPr="00E82F56" w:rsidRDefault="00E82F56" w:rsidP="00E82F56">
      <w:pPr>
        <w:keepNext/>
        <w:numPr>
          <w:ilvl w:val="0"/>
          <w:numId w:val="2"/>
        </w:numPr>
        <w:spacing w:before="240" w:after="240" w:line="240" w:lineRule="auto"/>
        <w:jc w:val="both"/>
        <w:outlineLvl w:val="4"/>
        <w:rPr>
          <w:rFonts w:ascii="Trebuchet MS" w:eastAsia="Times New Roman" w:hAnsi="Trebuchet MS" w:cs="Times New Roman"/>
          <w:noProof/>
          <w:szCs w:val="24"/>
          <w:u w:val="single"/>
        </w:rPr>
      </w:pPr>
      <w:bookmarkStart w:id="2" w:name="_Hlk184209157"/>
      <w:bookmarkEnd w:id="0"/>
      <w:r w:rsidRPr="00E82F56">
        <w:rPr>
          <w:rFonts w:ascii="Trebuchet MS" w:eastAsia="Times New Roman" w:hAnsi="Trebuchet MS" w:cs="Times New Roman"/>
          <w:noProof/>
          <w:szCs w:val="24"/>
          <w:u w:val="single"/>
        </w:rPr>
        <w:lastRenderedPageBreak/>
        <w:t>Modificarea propusă</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9"/>
      </w:tblGrid>
      <w:tr w:rsidR="00E82F56" w:rsidRPr="00E82F56" w:rsidTr="00485A61">
        <w:tc>
          <w:tcPr>
            <w:tcW w:w="5000" w:type="pct"/>
            <w:shd w:val="clear" w:color="auto" w:fill="auto"/>
          </w:tcPr>
          <w:bookmarkEnd w:id="2"/>
          <w:p w:rsidR="00B17CA3" w:rsidRPr="00C0450C" w:rsidRDefault="00B17CA3" w:rsidP="00B17CA3">
            <w:pPr>
              <w:spacing w:after="240" w:line="240" w:lineRule="auto"/>
              <w:jc w:val="both"/>
              <w:rPr>
                <w:rFonts w:ascii="Trebuchet MS" w:eastAsia="Times New Roman" w:hAnsi="Trebuchet MS"/>
                <w:b/>
                <w:noProof/>
                <w:szCs w:val="24"/>
              </w:rPr>
            </w:pPr>
            <w:r>
              <w:rPr>
                <w:rFonts w:ascii="Trebuchet MS" w:eastAsia="Times New Roman" w:hAnsi="Trebuchet MS"/>
                <w:b/>
                <w:noProof/>
                <w:szCs w:val="24"/>
              </w:rPr>
              <w:t xml:space="preserve">                                                           </w:t>
            </w:r>
            <w:r w:rsidRPr="00C0450C">
              <w:rPr>
                <w:rFonts w:ascii="Trebuchet MS" w:eastAsia="Times New Roman" w:hAnsi="Trebuchet MS"/>
                <w:b/>
                <w:noProof/>
                <w:szCs w:val="24"/>
              </w:rPr>
              <w:t xml:space="preserve">CAPITOLUL V: Prezentarea măsurilor </w:t>
            </w:r>
          </w:p>
          <w:p w:rsidR="00B17CA3" w:rsidRPr="00C0450C" w:rsidRDefault="00B17CA3" w:rsidP="00B17CA3">
            <w:pPr>
              <w:spacing w:after="240" w:line="240" w:lineRule="auto"/>
              <w:jc w:val="both"/>
              <w:rPr>
                <w:rFonts w:ascii="Trebuchet MS" w:eastAsia="Times New Roman" w:hAnsi="Trebuchet MS"/>
                <w:b/>
                <w:noProof/>
                <w:szCs w:val="24"/>
              </w:rPr>
            </w:pPr>
          </w:p>
          <w:p w:rsidR="00B17CA3" w:rsidRPr="00C0450C" w:rsidRDefault="00B17CA3" w:rsidP="00B17CA3">
            <w:pPr>
              <w:spacing w:after="240" w:line="240" w:lineRule="auto"/>
              <w:jc w:val="both"/>
              <w:rPr>
                <w:rFonts w:ascii="Trebuchet MS" w:eastAsia="Times New Roman" w:hAnsi="Trebuchet MS"/>
                <w:b/>
                <w:noProof/>
                <w:szCs w:val="24"/>
              </w:rPr>
            </w:pPr>
            <w:r w:rsidRPr="00C0450C">
              <w:rPr>
                <w:rFonts w:ascii="Trebuchet MS" w:eastAsia="Times New Roman" w:hAnsi="Trebuchet MS"/>
                <w:b/>
                <w:noProof/>
                <w:szCs w:val="24"/>
              </w:rPr>
              <w:t>FIȘA MĂSURII</w:t>
            </w:r>
          </w:p>
          <w:p w:rsidR="00B17CA3" w:rsidRPr="00842684" w:rsidRDefault="00B17CA3" w:rsidP="00B17CA3">
            <w:pPr>
              <w:pStyle w:val="Default"/>
              <w:spacing w:line="276" w:lineRule="auto"/>
              <w:rPr>
                <w:b/>
                <w:bCs/>
                <w:sz w:val="22"/>
                <w:szCs w:val="22"/>
              </w:rPr>
            </w:pPr>
            <w:r w:rsidRPr="00842684">
              <w:rPr>
                <w:b/>
                <w:bCs/>
                <w:sz w:val="22"/>
                <w:szCs w:val="22"/>
              </w:rPr>
              <w:t>Denumirea măsurii : Sprijin pentru înfiinţarea de activităţi non-agricole</w:t>
            </w:r>
          </w:p>
          <w:p w:rsidR="00B17CA3" w:rsidRPr="00842684" w:rsidRDefault="00B17CA3" w:rsidP="00B17CA3">
            <w:pPr>
              <w:pStyle w:val="Default"/>
              <w:spacing w:line="276" w:lineRule="auto"/>
              <w:rPr>
                <w:b/>
                <w:bCs/>
                <w:sz w:val="22"/>
                <w:szCs w:val="22"/>
              </w:rPr>
            </w:pPr>
            <w:r w:rsidRPr="00842684">
              <w:rPr>
                <w:b/>
                <w:bCs/>
                <w:sz w:val="22"/>
                <w:szCs w:val="22"/>
              </w:rPr>
              <w:t>CODUL Măsurii – M 3/ 6A</w:t>
            </w:r>
          </w:p>
          <w:p w:rsidR="00B17CA3" w:rsidRPr="00842684" w:rsidRDefault="00B17CA3" w:rsidP="00B17CA3">
            <w:pPr>
              <w:pStyle w:val="Default"/>
              <w:spacing w:line="276" w:lineRule="auto"/>
              <w:rPr>
                <w:b/>
                <w:bCs/>
                <w:sz w:val="22"/>
                <w:szCs w:val="22"/>
              </w:rPr>
            </w:pPr>
            <w:r w:rsidRPr="00842684">
              <w:rPr>
                <w:b/>
                <w:bCs/>
                <w:sz w:val="22"/>
                <w:szCs w:val="22"/>
              </w:rPr>
              <w:t>Tipul măsurii: SPRIJIN FORFETAR</w:t>
            </w:r>
          </w:p>
          <w:p w:rsidR="00E82F56" w:rsidRDefault="00E82F56" w:rsidP="00E82F56">
            <w:pPr>
              <w:spacing w:after="240" w:line="240" w:lineRule="auto"/>
              <w:contextualSpacing/>
              <w:jc w:val="both"/>
              <w:rPr>
                <w:rFonts w:ascii="Trebuchet MS" w:eastAsia="Times New Roman" w:hAnsi="Trebuchet MS" w:cs="Times New Roman"/>
                <w:noProof/>
                <w:szCs w:val="24"/>
              </w:rPr>
            </w:pPr>
          </w:p>
          <w:p w:rsidR="00B17CA3" w:rsidRPr="00842684" w:rsidRDefault="00B17CA3" w:rsidP="00B17CA3">
            <w:pPr>
              <w:pStyle w:val="Default"/>
              <w:shd w:val="clear" w:color="auto" w:fill="D9D9D9" w:themeFill="background1" w:themeFillShade="D9"/>
              <w:spacing w:line="276" w:lineRule="auto"/>
              <w:rPr>
                <w:sz w:val="22"/>
                <w:szCs w:val="22"/>
              </w:rPr>
            </w:pPr>
            <w:r w:rsidRPr="00842684">
              <w:rPr>
                <w:b/>
                <w:bCs/>
                <w:sz w:val="22"/>
                <w:szCs w:val="22"/>
              </w:rPr>
              <w:t xml:space="preserve">9. Sume (aplicabile) și rata sprijinului </w:t>
            </w:r>
          </w:p>
          <w:p w:rsidR="00B17CA3" w:rsidRPr="00842684" w:rsidRDefault="00B17CA3" w:rsidP="00B17CA3">
            <w:pPr>
              <w:spacing w:after="0"/>
              <w:jc w:val="both"/>
              <w:rPr>
                <w:rFonts w:ascii="Trebuchet MS" w:hAnsi="Trebuchet MS"/>
              </w:rPr>
            </w:pPr>
            <w:r>
              <w:rPr>
                <w:rFonts w:ascii="Trebuchet MS" w:hAnsi="Trebuchet MS"/>
              </w:rPr>
              <w:t>Ț</w:t>
            </w:r>
            <w:r w:rsidRPr="00842684">
              <w:rPr>
                <w:rFonts w:ascii="Trebuchet MS" w:hAnsi="Trebuchet MS"/>
              </w:rPr>
              <w:t>in</w:t>
            </w:r>
            <w:r w:rsidRPr="00472BCA">
              <w:rPr>
                <w:rFonts w:ascii="Trebuchet MS" w:hAnsi="Trebuchet MS"/>
              </w:rPr>
              <w:t>â</w:t>
            </w:r>
            <w:r w:rsidRPr="00842684">
              <w:rPr>
                <w:rFonts w:ascii="Trebuchet MS" w:hAnsi="Trebuchet MS"/>
              </w:rPr>
              <w:t>nd cont de faptul c</w:t>
            </w:r>
            <w:r>
              <w:rPr>
                <w:rFonts w:ascii="Trebuchet MS" w:hAnsi="Trebuchet MS"/>
              </w:rPr>
              <w:t>ă</w:t>
            </w:r>
            <w:r w:rsidRPr="00842684">
              <w:rPr>
                <w:rFonts w:ascii="Trebuchet MS" w:hAnsi="Trebuchet MS"/>
              </w:rPr>
              <w:t xml:space="preserve"> măsura este caracterizat</w:t>
            </w:r>
            <w:r>
              <w:rPr>
                <w:rFonts w:ascii="Trebuchet MS" w:hAnsi="Trebuchet MS"/>
              </w:rPr>
              <w:t>ă</w:t>
            </w:r>
            <w:r w:rsidRPr="00842684">
              <w:rPr>
                <w:rFonts w:ascii="Trebuchet MS" w:hAnsi="Trebuchet MS"/>
              </w:rPr>
              <w:t xml:space="preserve"> printr-un sprijin de p</w:t>
            </w:r>
            <w:r w:rsidRPr="00472BCA">
              <w:rPr>
                <w:rFonts w:ascii="Trebuchet MS" w:hAnsi="Trebuchet MS"/>
              </w:rPr>
              <w:t>â</w:t>
            </w:r>
            <w:r w:rsidRPr="00842684">
              <w:rPr>
                <w:rFonts w:ascii="Trebuchet MS" w:hAnsi="Trebuchet MS"/>
              </w:rPr>
              <w:t>n</w:t>
            </w:r>
            <w:r>
              <w:rPr>
                <w:rFonts w:ascii="Trebuchet MS" w:hAnsi="Trebuchet MS"/>
              </w:rPr>
              <w:t>ă</w:t>
            </w:r>
            <w:r w:rsidRPr="00842684">
              <w:rPr>
                <w:rFonts w:ascii="Trebuchet MS" w:hAnsi="Trebuchet MS"/>
              </w:rPr>
              <w:t xml:space="preserve"> la 100% sub formă de sumă forfetară, rata sprijinului va respecta plafonul prev</w:t>
            </w:r>
            <w:r>
              <w:rPr>
                <w:rFonts w:ascii="Trebuchet MS" w:hAnsi="Trebuchet MS"/>
              </w:rPr>
              <w:t>ă</w:t>
            </w:r>
            <w:r w:rsidRPr="00842684">
              <w:rPr>
                <w:rFonts w:ascii="Trebuchet MS" w:hAnsi="Trebuchet MS"/>
              </w:rPr>
              <w:t xml:space="preserve">zut </w:t>
            </w:r>
            <w:r>
              <w:rPr>
                <w:rFonts w:ascii="Trebuchet MS" w:hAnsi="Trebuchet MS"/>
              </w:rPr>
              <w:t>î</w:t>
            </w:r>
            <w:r w:rsidRPr="00842684">
              <w:rPr>
                <w:rFonts w:ascii="Trebuchet MS" w:hAnsi="Trebuchet MS"/>
              </w:rPr>
              <w:t>n PNDR:</w:t>
            </w:r>
          </w:p>
          <w:p w:rsidR="00B17CA3" w:rsidRPr="00842684" w:rsidRDefault="00B17CA3" w:rsidP="00B17CA3">
            <w:pPr>
              <w:pStyle w:val="Default"/>
              <w:spacing w:line="276" w:lineRule="auto"/>
              <w:jc w:val="both"/>
              <w:rPr>
                <w:b/>
                <w:bCs/>
                <w:sz w:val="22"/>
                <w:szCs w:val="22"/>
              </w:rPr>
            </w:pPr>
            <w:r w:rsidRPr="00842684">
              <w:rPr>
                <w:b/>
                <w:bCs/>
                <w:sz w:val="22"/>
                <w:szCs w:val="22"/>
              </w:rPr>
              <w:t xml:space="preserve">Pentru proiecte de tip start-up </w:t>
            </w:r>
            <w:r w:rsidRPr="00842684">
              <w:rPr>
                <w:sz w:val="22"/>
                <w:szCs w:val="22"/>
              </w:rPr>
              <w:t>s</w:t>
            </w:r>
            <w:r w:rsidRPr="00842684">
              <w:rPr>
                <w:b/>
                <w:bCs/>
                <w:sz w:val="22"/>
                <w:szCs w:val="22"/>
              </w:rPr>
              <w:t xml:space="preserve">prijinul public nerambursabil </w:t>
            </w:r>
            <w:r w:rsidRPr="00842684">
              <w:rPr>
                <w:sz w:val="22"/>
                <w:szCs w:val="22"/>
              </w:rPr>
              <w:t xml:space="preserve">se acordă pentru o perioadă de maxim trei/cinci* ani si este de: </w:t>
            </w:r>
          </w:p>
          <w:p w:rsidR="00B17CA3" w:rsidRPr="00842684" w:rsidRDefault="00B17CA3" w:rsidP="00B17CA3">
            <w:pPr>
              <w:pStyle w:val="Default"/>
              <w:spacing w:line="276" w:lineRule="auto"/>
              <w:jc w:val="both"/>
              <w:rPr>
                <w:b/>
                <w:bCs/>
                <w:sz w:val="22"/>
                <w:szCs w:val="22"/>
              </w:rPr>
            </w:pPr>
            <w:r w:rsidRPr="00842684">
              <w:rPr>
                <w:sz w:val="22"/>
                <w:szCs w:val="22"/>
              </w:rPr>
              <w:t xml:space="preserve">• </w:t>
            </w:r>
            <w:del w:id="3" w:author="Gal1" w:date="2024-12-10T13:19:00Z" w16du:dateUtc="2024-12-10T11:19:00Z">
              <w:r w:rsidR="00FA66A6" w:rsidDel="00FA66A6">
                <w:rPr>
                  <w:b/>
                  <w:bCs/>
                  <w:sz w:val="22"/>
                  <w:szCs w:val="22"/>
                </w:rPr>
                <w:delText xml:space="preserve">70.000 </w:delText>
              </w:r>
            </w:del>
            <w:ins w:id="4" w:author="Gal1" w:date="2024-12-10T13:19:00Z" w16du:dateUtc="2024-12-10T11:19:00Z">
              <w:r w:rsidR="00FA66A6">
                <w:rPr>
                  <w:b/>
                  <w:bCs/>
                  <w:sz w:val="22"/>
                  <w:szCs w:val="22"/>
                </w:rPr>
                <w:t>38.</w:t>
              </w:r>
            </w:ins>
            <w:ins w:id="5" w:author="Gal1" w:date="2024-12-16T14:58:00Z" w16du:dateUtc="2024-12-16T12:58:00Z">
              <w:r w:rsidR="00763EF6">
                <w:rPr>
                  <w:b/>
                  <w:bCs/>
                  <w:sz w:val="22"/>
                  <w:szCs w:val="22"/>
                </w:rPr>
                <w:t>031,17</w:t>
              </w:r>
            </w:ins>
            <w:ins w:id="6" w:author="Gal1" w:date="2024-12-10T13:19:00Z" w16du:dateUtc="2024-12-10T11:19:00Z">
              <w:r w:rsidR="00FA66A6">
                <w:rPr>
                  <w:b/>
                  <w:bCs/>
                  <w:sz w:val="22"/>
                  <w:szCs w:val="22"/>
                </w:rPr>
                <w:t xml:space="preserve"> </w:t>
              </w:r>
            </w:ins>
            <w:r w:rsidRPr="00842684">
              <w:rPr>
                <w:b/>
                <w:bCs/>
                <w:sz w:val="22"/>
                <w:szCs w:val="22"/>
              </w:rPr>
              <w:t>de euro/proiect pentru activități de producție, servicii medicale, sanitar-veterinare și de agroturism.</w:t>
            </w:r>
          </w:p>
          <w:p w:rsidR="00B17CA3" w:rsidRPr="00842684" w:rsidRDefault="00B17CA3" w:rsidP="00B17CA3">
            <w:pPr>
              <w:pStyle w:val="Default"/>
              <w:spacing w:line="276" w:lineRule="auto"/>
              <w:jc w:val="both"/>
              <w:rPr>
                <w:sz w:val="22"/>
                <w:szCs w:val="22"/>
              </w:rPr>
            </w:pPr>
            <w:r w:rsidRPr="00842684">
              <w:rPr>
                <w:sz w:val="22"/>
                <w:szCs w:val="22"/>
              </w:rPr>
              <w:t xml:space="preserve">Sprijinul se va acorda sub formă de primă în două tranșe, astfel: </w:t>
            </w:r>
          </w:p>
          <w:p w:rsidR="00B17CA3" w:rsidRPr="00842684" w:rsidRDefault="00B17CA3" w:rsidP="00B17CA3">
            <w:pPr>
              <w:pStyle w:val="Default"/>
              <w:spacing w:line="276" w:lineRule="auto"/>
              <w:jc w:val="both"/>
              <w:rPr>
                <w:sz w:val="22"/>
                <w:szCs w:val="22"/>
              </w:rPr>
            </w:pPr>
            <w:r w:rsidRPr="00842684">
              <w:rPr>
                <w:sz w:val="22"/>
                <w:szCs w:val="22"/>
              </w:rPr>
              <w:t xml:space="preserve">• 70% din cuantumul sprijinului la semnarea deciziei de finanțare; </w:t>
            </w:r>
          </w:p>
          <w:p w:rsidR="00B17CA3" w:rsidRPr="00842684" w:rsidRDefault="00B17CA3" w:rsidP="00B17CA3">
            <w:pPr>
              <w:pStyle w:val="Default"/>
              <w:spacing w:line="276" w:lineRule="auto"/>
              <w:jc w:val="both"/>
              <w:rPr>
                <w:sz w:val="22"/>
                <w:szCs w:val="22"/>
              </w:rPr>
            </w:pPr>
            <w:r w:rsidRPr="00842684">
              <w:rPr>
                <w:sz w:val="22"/>
                <w:szCs w:val="22"/>
              </w:rPr>
              <w:t>• 30% din cuantumul sprijinului se va acorda cu condiția implementării corecte a planului de afaceri, fără a depăși cinci ani de la semnarea deciziei de finanțare.</w:t>
            </w:r>
          </w:p>
          <w:p w:rsidR="00B17CA3" w:rsidRPr="00E82F56" w:rsidRDefault="00B17CA3" w:rsidP="00E82F56">
            <w:pPr>
              <w:spacing w:after="240" w:line="240" w:lineRule="auto"/>
              <w:contextualSpacing/>
              <w:jc w:val="both"/>
              <w:rPr>
                <w:rFonts w:ascii="Trebuchet MS" w:eastAsia="Times New Roman" w:hAnsi="Trebuchet MS" w:cs="Times New Roman"/>
                <w:noProof/>
                <w:szCs w:val="24"/>
              </w:rPr>
            </w:pPr>
          </w:p>
        </w:tc>
      </w:tr>
    </w:tbl>
    <w:p w:rsidR="00E82F56" w:rsidRPr="00E82F56" w:rsidRDefault="00E82F56" w:rsidP="00E82F56">
      <w:pPr>
        <w:keepNext/>
        <w:numPr>
          <w:ilvl w:val="0"/>
          <w:numId w:val="2"/>
        </w:numPr>
        <w:spacing w:before="240" w:after="240" w:line="240" w:lineRule="auto"/>
        <w:jc w:val="both"/>
        <w:outlineLvl w:val="4"/>
        <w:rPr>
          <w:rFonts w:ascii="Trebuchet MS" w:eastAsia="Times New Roman" w:hAnsi="Trebuchet MS" w:cs="Times New Roman"/>
          <w:noProof/>
          <w:szCs w:val="24"/>
          <w:u w:val="single"/>
        </w:rPr>
      </w:pPr>
      <w:r w:rsidRPr="00E82F56">
        <w:rPr>
          <w:rFonts w:ascii="Trebuchet MS" w:eastAsia="Times New Roman" w:hAnsi="Trebuchet MS" w:cs="Times New Roman"/>
          <w:noProof/>
          <w:szCs w:val="24"/>
          <w:u w:val="single"/>
        </w:rPr>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E82F56" w:rsidRPr="00E82F56" w:rsidTr="00485A61">
        <w:tc>
          <w:tcPr>
            <w:tcW w:w="0" w:type="auto"/>
            <w:shd w:val="clear" w:color="auto" w:fill="auto"/>
          </w:tcPr>
          <w:p w:rsidR="00827A5C" w:rsidRPr="00701095" w:rsidRDefault="00827A5C" w:rsidP="00827A5C">
            <w:pPr>
              <w:spacing w:after="0" w:line="240" w:lineRule="auto"/>
              <w:jc w:val="both"/>
              <w:rPr>
                <w:rFonts w:ascii="Trebuchet MS" w:eastAsia="Times New Roman" w:hAnsi="Trebuchet MS" w:cs="Times New Roman"/>
                <w:szCs w:val="24"/>
              </w:rPr>
            </w:pPr>
            <w:bookmarkStart w:id="7" w:name="_Hlk184209301"/>
            <w:r w:rsidRPr="00C233E7">
              <w:rPr>
                <w:rFonts w:ascii="Trebuchet MS" w:eastAsia="Times New Roman" w:hAnsi="Trebuchet MS" w:cs="Times New Roman"/>
                <w:szCs w:val="24"/>
              </w:rPr>
              <w:t>Efectul generat de această modificare</w:t>
            </w:r>
            <w:r>
              <w:rPr>
                <w:rFonts w:ascii="Trebuchet MS" w:eastAsia="Times New Roman" w:hAnsi="Trebuchet MS" w:cs="Times New Roman"/>
                <w:szCs w:val="24"/>
              </w:rPr>
              <w:t>,</w:t>
            </w:r>
            <w:r w:rsidRPr="004C33E5">
              <w:rPr>
                <w:rFonts w:ascii="Trebuchet MS" w:hAnsi="Trebuchet MS"/>
                <w:noProof/>
              </w:rPr>
              <w:t xml:space="preserve"> respectiv </w:t>
            </w:r>
            <w:r w:rsidRPr="00C96D17">
              <w:rPr>
                <w:rFonts w:ascii="Trebuchet MS" w:hAnsi="Trebuchet MS"/>
                <w:noProof/>
              </w:rPr>
              <w:t>corelarea fisei masurii</w:t>
            </w:r>
            <w:r>
              <w:rPr>
                <w:rFonts w:ascii="Trebuchet MS" w:hAnsi="Trebuchet MS"/>
                <w:noProof/>
              </w:rPr>
              <w:t xml:space="preserve"> M3/6A s ajustarea sumei pe care se poate depune proiect pentru ca aceasta sa fie in conformitate cu bugetul ramas in Strategie .Aceasta modificare duce la oportunitatea implementarii unei SDL corecta si calitativa prin prisma atingarii scopului de a avea o rata de absorbtie cat mai aproape de 100%. Aceasta modificare va facilita acest aspect. </w:t>
            </w:r>
          </w:p>
          <w:bookmarkEnd w:id="7"/>
          <w:p w:rsidR="00E82F56" w:rsidRPr="00E82F56" w:rsidRDefault="00E82F56" w:rsidP="00E82F56">
            <w:pPr>
              <w:spacing w:after="0" w:line="240" w:lineRule="auto"/>
              <w:jc w:val="both"/>
              <w:rPr>
                <w:rFonts w:ascii="Trebuchet MS" w:eastAsia="Times New Roman" w:hAnsi="Trebuchet MS" w:cs="Times New Roman"/>
                <w:noProof/>
                <w:szCs w:val="24"/>
              </w:rPr>
            </w:pPr>
          </w:p>
        </w:tc>
      </w:tr>
    </w:tbl>
    <w:p w:rsidR="00E82F56" w:rsidRPr="00E82F56" w:rsidRDefault="00E82F56" w:rsidP="00E82F56">
      <w:pPr>
        <w:keepNext/>
        <w:numPr>
          <w:ilvl w:val="0"/>
          <w:numId w:val="2"/>
        </w:numPr>
        <w:spacing w:before="240" w:after="240" w:line="240" w:lineRule="auto"/>
        <w:jc w:val="both"/>
        <w:outlineLvl w:val="4"/>
        <w:rPr>
          <w:rFonts w:ascii="Trebuchet MS" w:eastAsia="Times New Roman" w:hAnsi="Trebuchet MS" w:cs="Times New Roman"/>
          <w:noProof/>
          <w:szCs w:val="24"/>
          <w:u w:val="single"/>
        </w:rPr>
      </w:pPr>
      <w:r w:rsidRPr="00E82F56">
        <w:rPr>
          <w:rFonts w:ascii="Trebuchet MS" w:eastAsia="Times New Roman" w:hAnsi="Trebuchet MS" w:cs="Times New Roman"/>
          <w:noProof/>
          <w:szCs w:val="24"/>
          <w:u w:val="single"/>
        </w:rPr>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E82F56" w:rsidRPr="00E82F56" w:rsidTr="00485A61">
        <w:trPr>
          <w:trHeight w:val="378"/>
        </w:trPr>
        <w:tc>
          <w:tcPr>
            <w:tcW w:w="0" w:type="auto"/>
            <w:shd w:val="clear" w:color="auto" w:fill="auto"/>
          </w:tcPr>
          <w:p w:rsidR="00E82F56" w:rsidRPr="00E82F56" w:rsidRDefault="00827A5C" w:rsidP="00E82F56">
            <w:pPr>
              <w:spacing w:after="0"/>
              <w:jc w:val="both"/>
              <w:rPr>
                <w:rFonts w:ascii="Trebuchet MS" w:eastAsia="Calibri" w:hAnsi="Trebuchet MS" w:cs="Times New Roman"/>
                <w:noProof/>
                <w:szCs w:val="24"/>
              </w:rPr>
            </w:pPr>
            <w:r w:rsidRPr="00C233E7">
              <w:rPr>
                <w:rFonts w:ascii="Trebuchet MS" w:eastAsia="Times New Roman" w:hAnsi="Trebuchet MS"/>
                <w:szCs w:val="24"/>
                <w:lang w:bidi="lo-LA"/>
              </w:rPr>
              <w:t>Indicatorii de monitorizare raman neschimbati, urmand ca prezenta modificare sa aduca un impact pozitiv la momentul evaluarii acestora. Ponderea privind atingerea indicatorilor va fi mai mare decat cea propusa initial , ceea ce va reprezenta o plus valoare pentru Strategia de Dezvoltare Locala implementata de Asociatia Grup de Actiune Locala Constanta Sud.</w:t>
            </w:r>
          </w:p>
        </w:tc>
      </w:tr>
    </w:tbl>
    <w:p w:rsidR="00E739A5" w:rsidRDefault="00E739A5" w:rsidP="00E82F56">
      <w:pPr>
        <w:spacing w:before="120" w:after="120" w:line="240" w:lineRule="auto"/>
        <w:jc w:val="right"/>
      </w:pPr>
    </w:p>
    <w:p w:rsidR="003D1E6D" w:rsidRDefault="003D1E6D" w:rsidP="0081010D">
      <w:pPr>
        <w:spacing w:before="120" w:after="120" w:line="240" w:lineRule="auto"/>
        <w:rPr>
          <w:rFonts w:ascii="Trebuchet MS" w:eastAsia="Times New Roman" w:hAnsi="Trebuchet MS" w:cs="Times New Roman"/>
          <w:b/>
          <w:bCs/>
          <w:noProof/>
          <w:szCs w:val="24"/>
          <w:lang w:eastAsia="ro-RO"/>
        </w:rPr>
      </w:pPr>
    </w:p>
    <w:p w:rsidR="0081010D" w:rsidRPr="003D1E6D" w:rsidRDefault="0081010D" w:rsidP="003D1E6D">
      <w:pPr>
        <w:pStyle w:val="ListParagraph"/>
        <w:numPr>
          <w:ilvl w:val="0"/>
          <w:numId w:val="3"/>
        </w:numPr>
        <w:spacing w:before="120" w:after="120" w:line="240" w:lineRule="auto"/>
        <w:rPr>
          <w:rFonts w:ascii="Trebuchet MS" w:eastAsia="Times New Roman" w:hAnsi="Trebuchet MS" w:cs="Times New Roman"/>
          <w:b/>
          <w:bCs/>
          <w:noProof/>
          <w:szCs w:val="24"/>
          <w:lang w:eastAsia="ro-RO"/>
        </w:rPr>
      </w:pPr>
      <w:r w:rsidRPr="003D1E6D">
        <w:rPr>
          <w:rFonts w:ascii="Trebuchet MS" w:eastAsia="Times New Roman" w:hAnsi="Trebuchet MS" w:cs="Times New Roman"/>
          <w:b/>
          <w:bCs/>
          <w:noProof/>
          <w:szCs w:val="24"/>
          <w:lang w:eastAsia="ro-RO"/>
        </w:rPr>
        <w:lastRenderedPageBreak/>
        <w:t>DENUMIREA MODIFICĂRII:</w:t>
      </w:r>
      <w:r w:rsidR="003D1E6D" w:rsidRPr="003D1E6D">
        <w:rPr>
          <w:rFonts w:ascii="Trebuchet MS" w:eastAsia="Times New Roman" w:hAnsi="Trebuchet MS" w:cs="Times New Roman"/>
          <w:b/>
          <w:bCs/>
          <w:szCs w:val="24"/>
          <w:lang w:eastAsia="ro-RO"/>
        </w:rPr>
        <w:t xml:space="preserve"> Modificări ale Cap. X – </w:t>
      </w:r>
      <w:r w:rsidR="003D1E6D" w:rsidRPr="003D1E6D">
        <w:rPr>
          <w:rFonts w:ascii="Trebuchet MS" w:hAnsi="Trebuchet MS"/>
          <w:b/>
          <w:bCs/>
        </w:rPr>
        <w:t>Planul de finanțare al strategiei – Anexa IV</w:t>
      </w:r>
      <w:r w:rsidR="003D1E6D" w:rsidRPr="003D1E6D">
        <w:rPr>
          <w:rFonts w:ascii="Trebuchet MS" w:eastAsia="Times New Roman" w:hAnsi="Trebuchet MS" w:cs="Times New Roman"/>
          <w:b/>
          <w:bCs/>
          <w:noProof/>
          <w:szCs w:val="24"/>
          <w:lang w:eastAsia="ro-RO"/>
        </w:rPr>
        <w:t>, conform pct.2 litera c</w:t>
      </w:r>
    </w:p>
    <w:p w:rsidR="003D1E6D" w:rsidRDefault="003D1E6D" w:rsidP="003D1E6D">
      <w:pPr>
        <w:spacing w:before="120" w:after="120" w:line="240" w:lineRule="auto"/>
        <w:ind w:left="360"/>
      </w:pPr>
    </w:p>
    <w:p w:rsidR="003D1E6D" w:rsidRDefault="003D1E6D" w:rsidP="003D1E6D">
      <w:pPr>
        <w:spacing w:before="120" w:after="120" w:line="240" w:lineRule="auto"/>
        <w:ind w:left="360"/>
      </w:pPr>
    </w:p>
    <w:p w:rsidR="003D1E6D" w:rsidRPr="003902DE" w:rsidRDefault="003D1E6D" w:rsidP="003902DE">
      <w:pPr>
        <w:pStyle w:val="ListParagraph"/>
        <w:keepNext/>
        <w:numPr>
          <w:ilvl w:val="0"/>
          <w:numId w:val="5"/>
        </w:numPr>
        <w:spacing w:before="240" w:after="240" w:line="240" w:lineRule="auto"/>
        <w:jc w:val="both"/>
        <w:outlineLvl w:val="4"/>
        <w:rPr>
          <w:rFonts w:ascii="Trebuchet MS" w:eastAsia="Times New Roman" w:hAnsi="Trebuchet MS" w:cs="Times New Roman"/>
          <w:noProof/>
          <w:szCs w:val="24"/>
          <w:u w:val="single"/>
        </w:rPr>
      </w:pPr>
      <w:r w:rsidRPr="003902DE">
        <w:rPr>
          <w:rFonts w:ascii="Trebuchet MS" w:eastAsia="Times New Roman" w:hAnsi="Trebuchet MS" w:cs="Times New Roman"/>
          <w:noProof/>
          <w:szCs w:val="24"/>
          <w:u w:val="single"/>
        </w:rPr>
        <w:t xml:space="preserve">Motivele și/sau problemele de implementare care justifică modificarea </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4674"/>
        <w:gridCol w:w="4675"/>
      </w:tblGrid>
      <w:tr w:rsidR="003D1E6D" w:rsidRPr="00E82F56" w:rsidTr="00794BDF">
        <w:trPr>
          <w:trHeight w:val="293"/>
        </w:trPr>
        <w:tc>
          <w:tcPr>
            <w:tcW w:w="2500" w:type="pct"/>
            <w:shd w:val="clear" w:color="auto" w:fill="auto"/>
          </w:tcPr>
          <w:p w:rsidR="003D1E6D" w:rsidRDefault="003D1E6D" w:rsidP="00794BDF">
            <w:pPr>
              <w:spacing w:after="0" w:line="240" w:lineRule="auto"/>
              <w:jc w:val="both"/>
              <w:rPr>
                <w:rFonts w:ascii="Trebuchet MS" w:eastAsia="Times New Roman" w:hAnsi="Trebuchet MS" w:cs="Times New Roman"/>
                <w:noProof/>
                <w:szCs w:val="24"/>
              </w:rPr>
            </w:pPr>
            <w:bookmarkStart w:id="8" w:name="_Hlk184908541"/>
            <w:r>
              <w:rPr>
                <w:rFonts w:ascii="Trebuchet MS" w:eastAsia="Times New Roman" w:hAnsi="Trebuchet MS" w:cs="Times New Roman"/>
                <w:noProof/>
                <w:szCs w:val="24"/>
              </w:rPr>
              <w:t xml:space="preserve">In urma dezangajarii mai multor sume, provenite din proiectele finantate </w:t>
            </w:r>
            <w:r w:rsidR="003902DE">
              <w:rPr>
                <w:rFonts w:ascii="Trebuchet MS" w:eastAsia="Times New Roman" w:hAnsi="Trebuchet MS" w:cs="Times New Roman"/>
                <w:noProof/>
                <w:szCs w:val="24"/>
              </w:rPr>
              <w:t xml:space="preserve">si finalizate </w:t>
            </w:r>
            <w:r>
              <w:rPr>
                <w:rFonts w:ascii="Trebuchet MS" w:eastAsia="Times New Roman" w:hAnsi="Trebuchet MS" w:cs="Times New Roman"/>
                <w:noProof/>
                <w:szCs w:val="24"/>
              </w:rPr>
              <w:t xml:space="preserve">pe masurile lansate de Gal Constanta Sud, a intervenit necesitatea modificarii SDL prin redistribuirea fondurilor ramase pe masuri. </w:t>
            </w:r>
            <w:r w:rsidR="007E6251">
              <w:rPr>
                <w:rFonts w:ascii="Trebuchet MS" w:eastAsia="Times New Roman" w:hAnsi="Trebuchet MS" w:cs="Times New Roman"/>
                <w:noProof/>
                <w:szCs w:val="24"/>
              </w:rPr>
              <w:t xml:space="preserve">De asemenea se doreste </w:t>
            </w:r>
            <w:r w:rsidR="00956C0F">
              <w:rPr>
                <w:rFonts w:ascii="Trebuchet MS" w:eastAsia="Times New Roman" w:hAnsi="Trebuchet MS" w:cs="Times New Roman"/>
                <w:noProof/>
                <w:szCs w:val="24"/>
              </w:rPr>
              <w:t>realocarea</w:t>
            </w:r>
            <w:r w:rsidR="007E6251">
              <w:rPr>
                <w:rFonts w:ascii="Trebuchet MS" w:eastAsia="Times New Roman" w:hAnsi="Trebuchet MS" w:cs="Times New Roman"/>
                <w:noProof/>
                <w:szCs w:val="24"/>
              </w:rPr>
              <w:t xml:space="preserve"> fondurilor de pe masura M1/5D, fonduri ce nu au fost utilizate deoarece nu au fost beneficiari interesati. </w:t>
            </w:r>
            <w:r>
              <w:rPr>
                <w:rFonts w:ascii="Trebuchet MS" w:eastAsia="Times New Roman" w:hAnsi="Trebuchet MS" w:cs="Times New Roman"/>
                <w:noProof/>
                <w:szCs w:val="24"/>
              </w:rPr>
              <w:t>Acestea se vor distribui  pe masura M3/6A pentru a lansa o sesiune de depunere proiecte si pentru a putea atinge pragul de absorbtie de 100%</w:t>
            </w:r>
            <w:r w:rsidR="00C76F19">
              <w:rPr>
                <w:rFonts w:ascii="Trebuchet MS" w:eastAsia="Times New Roman" w:hAnsi="Trebuchet MS" w:cs="Times New Roman"/>
                <w:noProof/>
                <w:szCs w:val="24"/>
              </w:rPr>
              <w:t>.</w:t>
            </w:r>
          </w:p>
          <w:bookmarkEnd w:id="8"/>
          <w:p w:rsidR="00C76F19" w:rsidRDefault="00C76F19" w:rsidP="00794BDF">
            <w:pPr>
              <w:spacing w:after="0" w:line="240" w:lineRule="auto"/>
              <w:jc w:val="both"/>
              <w:rPr>
                <w:rFonts w:ascii="Trebuchet MS" w:eastAsia="Times New Roman" w:hAnsi="Trebuchet MS" w:cs="Times New Roman"/>
                <w:noProof/>
                <w:szCs w:val="24"/>
              </w:rPr>
            </w:pPr>
          </w:p>
          <w:p w:rsidR="00C76F19" w:rsidRDefault="00C76F19" w:rsidP="00794BDF">
            <w:pPr>
              <w:spacing w:after="0" w:line="240" w:lineRule="auto"/>
              <w:jc w:val="both"/>
              <w:rPr>
                <w:rFonts w:ascii="Trebuchet MS" w:eastAsia="Times New Roman" w:hAnsi="Trebuchet MS" w:cs="Times New Roman"/>
                <w:noProof/>
                <w:szCs w:val="24"/>
              </w:rPr>
            </w:pPr>
            <w:r>
              <w:rPr>
                <w:rFonts w:ascii="Trebuchet MS" w:eastAsia="Times New Roman" w:hAnsi="Trebuchet MS" w:cs="Times New Roman"/>
                <w:noProof/>
                <w:szCs w:val="24"/>
              </w:rPr>
              <w:t>In urma intocmirii unei situatii cu privire la fondurile ramase in Strategie , au rezultat mai multe economii provenite din sumele dezangajate de pe proiectele care au fost finantate</w:t>
            </w:r>
            <w:r w:rsidR="00277620">
              <w:rPr>
                <w:rFonts w:ascii="Trebuchet MS" w:eastAsia="Times New Roman" w:hAnsi="Trebuchet MS" w:cs="Times New Roman"/>
                <w:noProof/>
                <w:szCs w:val="24"/>
              </w:rPr>
              <w:t xml:space="preserve"> si anume:</w:t>
            </w:r>
          </w:p>
          <w:p w:rsidR="00277620" w:rsidRDefault="00277620" w:rsidP="00277620">
            <w:pPr>
              <w:pStyle w:val="ListParagraph"/>
              <w:numPr>
                <w:ilvl w:val="0"/>
                <w:numId w:val="4"/>
              </w:numPr>
              <w:spacing w:after="0" w:line="240" w:lineRule="auto"/>
              <w:jc w:val="both"/>
              <w:rPr>
                <w:rFonts w:ascii="Trebuchet MS" w:eastAsia="Times New Roman" w:hAnsi="Trebuchet MS" w:cs="Times New Roman"/>
                <w:noProof/>
                <w:szCs w:val="24"/>
              </w:rPr>
            </w:pPr>
            <w:r>
              <w:rPr>
                <w:rFonts w:ascii="Trebuchet MS" w:eastAsia="Times New Roman" w:hAnsi="Trebuchet MS" w:cs="Times New Roman"/>
                <w:noProof/>
                <w:szCs w:val="24"/>
              </w:rPr>
              <w:t xml:space="preserve">M1/2A – 11.011,79 euro </w:t>
            </w:r>
          </w:p>
          <w:p w:rsidR="00277620" w:rsidRDefault="00277620" w:rsidP="00277620">
            <w:pPr>
              <w:pStyle w:val="ListParagraph"/>
              <w:numPr>
                <w:ilvl w:val="0"/>
                <w:numId w:val="4"/>
              </w:numPr>
              <w:spacing w:after="0" w:line="240" w:lineRule="auto"/>
              <w:jc w:val="both"/>
              <w:rPr>
                <w:rFonts w:ascii="Trebuchet MS" w:eastAsia="Times New Roman" w:hAnsi="Trebuchet MS" w:cs="Times New Roman"/>
                <w:noProof/>
                <w:szCs w:val="24"/>
              </w:rPr>
            </w:pPr>
            <w:r>
              <w:rPr>
                <w:rFonts w:ascii="Trebuchet MS" w:eastAsia="Times New Roman" w:hAnsi="Trebuchet MS" w:cs="Times New Roman"/>
                <w:noProof/>
                <w:szCs w:val="24"/>
              </w:rPr>
              <w:t>M5/6B – 10.924,41 euro</w:t>
            </w:r>
          </w:p>
          <w:p w:rsidR="00277620" w:rsidRDefault="00277620" w:rsidP="00277620">
            <w:pPr>
              <w:pStyle w:val="ListParagraph"/>
              <w:numPr>
                <w:ilvl w:val="0"/>
                <w:numId w:val="4"/>
              </w:numPr>
              <w:spacing w:after="0" w:line="240" w:lineRule="auto"/>
              <w:jc w:val="both"/>
              <w:rPr>
                <w:rFonts w:ascii="Trebuchet MS" w:eastAsia="Times New Roman" w:hAnsi="Trebuchet MS" w:cs="Times New Roman"/>
                <w:noProof/>
                <w:szCs w:val="24"/>
              </w:rPr>
            </w:pPr>
            <w:r>
              <w:rPr>
                <w:rFonts w:ascii="Trebuchet MS" w:eastAsia="Times New Roman" w:hAnsi="Trebuchet MS" w:cs="Times New Roman"/>
                <w:noProof/>
                <w:szCs w:val="24"/>
              </w:rPr>
              <w:t>M6/6B – 9.176,93 euro</w:t>
            </w:r>
          </w:p>
          <w:p w:rsidR="007E6251" w:rsidRDefault="00277620" w:rsidP="007E6251">
            <w:pPr>
              <w:pStyle w:val="ListParagraph"/>
              <w:numPr>
                <w:ilvl w:val="0"/>
                <w:numId w:val="4"/>
              </w:numPr>
              <w:spacing w:after="0" w:line="240" w:lineRule="auto"/>
              <w:jc w:val="both"/>
              <w:rPr>
                <w:rFonts w:ascii="Trebuchet MS" w:eastAsia="Times New Roman" w:hAnsi="Trebuchet MS" w:cs="Times New Roman"/>
                <w:noProof/>
                <w:szCs w:val="24"/>
              </w:rPr>
            </w:pPr>
            <w:r>
              <w:rPr>
                <w:rFonts w:ascii="Trebuchet MS" w:eastAsia="Times New Roman" w:hAnsi="Trebuchet MS" w:cs="Times New Roman"/>
                <w:noProof/>
                <w:szCs w:val="24"/>
              </w:rPr>
              <w:t xml:space="preserve">M4/6A – </w:t>
            </w:r>
            <w:r w:rsidR="00FA66A6">
              <w:rPr>
                <w:rFonts w:ascii="Trebuchet MS" w:eastAsia="Times New Roman" w:hAnsi="Trebuchet MS" w:cs="Times New Roman"/>
                <w:noProof/>
                <w:szCs w:val="24"/>
              </w:rPr>
              <w:t>2.8</w:t>
            </w:r>
            <w:r w:rsidR="0068107F">
              <w:rPr>
                <w:rFonts w:ascii="Trebuchet MS" w:eastAsia="Times New Roman" w:hAnsi="Trebuchet MS" w:cs="Times New Roman"/>
                <w:noProof/>
                <w:szCs w:val="24"/>
              </w:rPr>
              <w:t>53</w:t>
            </w:r>
            <w:r w:rsidR="00FA66A6">
              <w:rPr>
                <w:rFonts w:ascii="Trebuchet MS" w:eastAsia="Times New Roman" w:hAnsi="Trebuchet MS" w:cs="Times New Roman"/>
                <w:noProof/>
                <w:szCs w:val="24"/>
              </w:rPr>
              <w:t>,</w:t>
            </w:r>
            <w:r w:rsidR="0068107F">
              <w:rPr>
                <w:rFonts w:ascii="Trebuchet MS" w:eastAsia="Times New Roman" w:hAnsi="Trebuchet MS" w:cs="Times New Roman"/>
                <w:noProof/>
                <w:szCs w:val="24"/>
              </w:rPr>
              <w:t>27</w:t>
            </w:r>
            <w:r>
              <w:rPr>
                <w:rFonts w:ascii="Trebuchet MS" w:eastAsia="Times New Roman" w:hAnsi="Trebuchet MS" w:cs="Times New Roman"/>
                <w:noProof/>
                <w:szCs w:val="24"/>
              </w:rPr>
              <w:t xml:space="preserve"> euro</w:t>
            </w:r>
          </w:p>
          <w:p w:rsidR="007E6251" w:rsidRDefault="007E6251" w:rsidP="007E6251">
            <w:pPr>
              <w:spacing w:after="0" w:line="240" w:lineRule="auto"/>
              <w:jc w:val="both"/>
              <w:rPr>
                <w:rFonts w:ascii="Trebuchet MS" w:eastAsia="Times New Roman" w:hAnsi="Trebuchet MS" w:cs="Times New Roman"/>
                <w:noProof/>
                <w:szCs w:val="24"/>
              </w:rPr>
            </w:pPr>
          </w:p>
          <w:p w:rsidR="007E6251" w:rsidRPr="007E6251" w:rsidRDefault="007E6251" w:rsidP="007E6251">
            <w:pPr>
              <w:pStyle w:val="ListParagraph"/>
              <w:numPr>
                <w:ilvl w:val="0"/>
                <w:numId w:val="4"/>
              </w:numPr>
              <w:spacing w:after="0" w:line="240" w:lineRule="auto"/>
              <w:jc w:val="both"/>
              <w:rPr>
                <w:rFonts w:ascii="Trebuchet MS" w:eastAsia="Times New Roman" w:hAnsi="Trebuchet MS" w:cs="Times New Roman"/>
                <w:noProof/>
                <w:szCs w:val="24"/>
              </w:rPr>
            </w:pPr>
            <w:r w:rsidRPr="007E6251">
              <w:rPr>
                <w:rFonts w:ascii="Trebuchet MS" w:eastAsia="Times New Roman" w:hAnsi="Trebuchet MS" w:cs="Times New Roman"/>
                <w:noProof/>
                <w:szCs w:val="24"/>
              </w:rPr>
              <w:t xml:space="preserve">Suma de </w:t>
            </w:r>
            <w:r w:rsidR="00190301">
              <w:rPr>
                <w:rFonts w:ascii="Trebuchet MS" w:eastAsia="Times New Roman" w:hAnsi="Trebuchet MS" w:cs="Times New Roman"/>
                <w:noProof/>
                <w:szCs w:val="24"/>
              </w:rPr>
              <w:t>4.064,78</w:t>
            </w:r>
            <w:r w:rsidRPr="007E6251">
              <w:rPr>
                <w:rFonts w:ascii="Trebuchet MS" w:eastAsia="Times New Roman" w:hAnsi="Trebuchet MS" w:cs="Times New Roman"/>
                <w:noProof/>
                <w:szCs w:val="24"/>
              </w:rPr>
              <w:t xml:space="preserve"> de euro de pe masura M1/5D reprezinta o economie </w:t>
            </w:r>
            <w:r w:rsidR="00956C0F">
              <w:rPr>
                <w:rFonts w:ascii="Trebuchet MS" w:eastAsia="Times New Roman" w:hAnsi="Trebuchet MS" w:cs="Times New Roman"/>
                <w:noProof/>
                <w:szCs w:val="24"/>
              </w:rPr>
              <w:t>,</w:t>
            </w:r>
            <w:r w:rsidRPr="007E6251">
              <w:rPr>
                <w:rFonts w:ascii="Trebuchet MS" w:eastAsia="Times New Roman" w:hAnsi="Trebuchet MS" w:cs="Times New Roman"/>
                <w:noProof/>
                <w:szCs w:val="24"/>
              </w:rPr>
              <w:t xml:space="preserve">suma </w:t>
            </w:r>
            <w:r w:rsidR="00956C0F">
              <w:rPr>
                <w:rFonts w:ascii="Trebuchet MS" w:eastAsia="Times New Roman" w:hAnsi="Trebuchet MS" w:cs="Times New Roman"/>
                <w:noProof/>
                <w:szCs w:val="24"/>
              </w:rPr>
              <w:t>nefiind</w:t>
            </w:r>
            <w:r w:rsidRPr="007E6251">
              <w:rPr>
                <w:rFonts w:ascii="Trebuchet MS" w:eastAsia="Times New Roman" w:hAnsi="Trebuchet MS" w:cs="Times New Roman"/>
                <w:noProof/>
                <w:szCs w:val="24"/>
              </w:rPr>
              <w:t xml:space="preserve"> absorbita</w:t>
            </w:r>
            <w:r>
              <w:rPr>
                <w:rFonts w:ascii="Trebuchet MS" w:eastAsia="Times New Roman" w:hAnsi="Trebuchet MS" w:cs="Times New Roman"/>
                <w:noProof/>
                <w:szCs w:val="24"/>
              </w:rPr>
              <w:t xml:space="preserve"> </w:t>
            </w:r>
            <w:r w:rsidR="00956C0F">
              <w:rPr>
                <w:rFonts w:ascii="Trebuchet MS" w:eastAsia="Times New Roman" w:hAnsi="Trebuchet MS" w:cs="Times New Roman"/>
                <w:noProof/>
                <w:szCs w:val="24"/>
              </w:rPr>
              <w:t>deoarece</w:t>
            </w:r>
            <w:r>
              <w:rPr>
                <w:rFonts w:ascii="Trebuchet MS" w:eastAsia="Times New Roman" w:hAnsi="Trebuchet MS" w:cs="Times New Roman"/>
                <w:noProof/>
                <w:szCs w:val="24"/>
              </w:rPr>
              <w:t xml:space="preserve"> nu a fost depus nici un proiect. </w:t>
            </w:r>
          </w:p>
          <w:p w:rsidR="007F1740" w:rsidRDefault="007F1740" w:rsidP="007F1740">
            <w:pPr>
              <w:spacing w:after="0" w:line="240" w:lineRule="auto"/>
              <w:jc w:val="both"/>
              <w:rPr>
                <w:rFonts w:ascii="Trebuchet MS" w:eastAsia="Times New Roman" w:hAnsi="Trebuchet MS" w:cs="Times New Roman"/>
                <w:color w:val="000000" w:themeColor="text1"/>
                <w:szCs w:val="24"/>
              </w:rPr>
            </w:pPr>
            <w:r>
              <w:rPr>
                <w:rFonts w:ascii="Trebuchet MS" w:eastAsia="Times New Roman" w:hAnsi="Trebuchet MS" w:cs="Times New Roman"/>
                <w:color w:val="000000" w:themeColor="text1"/>
                <w:szCs w:val="24"/>
              </w:rPr>
              <w:t xml:space="preserve">Sumele mai sus mentionate vor fi redistribuite catre masura M3/6A, masura care prezinta interes pentru beneficiari astfel: </w:t>
            </w:r>
          </w:p>
          <w:p w:rsidR="007F1740" w:rsidRPr="007E6251" w:rsidRDefault="007F1740" w:rsidP="007E6251">
            <w:pPr>
              <w:spacing w:after="0" w:line="240" w:lineRule="auto"/>
              <w:jc w:val="both"/>
              <w:rPr>
                <w:rFonts w:ascii="Trebuchet MS" w:eastAsia="Times New Roman" w:hAnsi="Trebuchet MS" w:cs="Times New Roman"/>
                <w:color w:val="000000" w:themeColor="text1"/>
                <w:szCs w:val="24"/>
              </w:rPr>
            </w:pPr>
            <w:r w:rsidRPr="007E6251">
              <w:rPr>
                <w:rFonts w:ascii="Trebuchet MS" w:eastAsia="Times New Roman" w:hAnsi="Trebuchet MS" w:cs="Times New Roman"/>
                <w:color w:val="000000" w:themeColor="text1"/>
                <w:szCs w:val="24"/>
              </w:rPr>
              <w:t xml:space="preserve">Suma totala de </w:t>
            </w:r>
            <w:r w:rsidR="00190301">
              <w:rPr>
                <w:rFonts w:ascii="Trebuchet MS" w:eastAsia="Times New Roman" w:hAnsi="Trebuchet MS" w:cs="Times New Roman"/>
                <w:color w:val="000000" w:themeColor="text1"/>
                <w:szCs w:val="24"/>
              </w:rPr>
              <w:t>38.031,17</w:t>
            </w:r>
            <w:r w:rsidR="003902DE" w:rsidRPr="007E6251">
              <w:rPr>
                <w:rFonts w:ascii="Trebuchet MS" w:eastAsia="Times New Roman" w:hAnsi="Trebuchet MS" w:cs="Times New Roman"/>
                <w:color w:val="000000" w:themeColor="text1"/>
                <w:szCs w:val="24"/>
              </w:rPr>
              <w:t xml:space="preserve"> euro va fi </w:t>
            </w:r>
            <w:r w:rsidR="007E6251">
              <w:rPr>
                <w:rFonts w:ascii="Trebuchet MS" w:eastAsia="Times New Roman" w:hAnsi="Trebuchet MS" w:cs="Times New Roman"/>
                <w:color w:val="000000" w:themeColor="text1"/>
                <w:szCs w:val="24"/>
              </w:rPr>
              <w:t xml:space="preserve">distribuita </w:t>
            </w:r>
            <w:r w:rsidR="003902DE" w:rsidRPr="007E6251">
              <w:rPr>
                <w:rFonts w:ascii="Trebuchet MS" w:eastAsia="Times New Roman" w:hAnsi="Trebuchet MS" w:cs="Times New Roman"/>
                <w:color w:val="000000" w:themeColor="text1"/>
                <w:szCs w:val="24"/>
              </w:rPr>
              <w:t xml:space="preserve">pe masura M3/6A </w:t>
            </w:r>
            <w:r w:rsidR="007E6251" w:rsidRPr="007E6251">
              <w:rPr>
                <w:rFonts w:ascii="Trebuchet MS" w:eastAsia="Times New Roman" w:hAnsi="Trebuchet MS" w:cs="Times New Roman"/>
                <w:color w:val="000000" w:themeColor="text1"/>
                <w:szCs w:val="24"/>
              </w:rPr>
              <w:t>si este impartita astfel:</w:t>
            </w:r>
          </w:p>
          <w:p w:rsidR="007E6251" w:rsidRDefault="007E6251" w:rsidP="007F1740">
            <w:pPr>
              <w:pStyle w:val="ListParagraph"/>
              <w:numPr>
                <w:ilvl w:val="0"/>
                <w:numId w:val="4"/>
              </w:numPr>
              <w:spacing w:after="0" w:line="240" w:lineRule="auto"/>
              <w:jc w:val="both"/>
              <w:rPr>
                <w:rFonts w:ascii="Trebuchet MS" w:eastAsia="Times New Roman" w:hAnsi="Trebuchet MS" w:cs="Times New Roman"/>
                <w:color w:val="000000" w:themeColor="text1"/>
                <w:szCs w:val="24"/>
              </w:rPr>
            </w:pPr>
            <w:r>
              <w:rPr>
                <w:rFonts w:ascii="Trebuchet MS" w:eastAsia="Times New Roman" w:hAnsi="Trebuchet MS" w:cs="Times New Roman"/>
                <w:color w:val="000000" w:themeColor="text1"/>
                <w:szCs w:val="24"/>
              </w:rPr>
              <w:t>33.</w:t>
            </w:r>
            <w:r w:rsidR="0068107F">
              <w:rPr>
                <w:rFonts w:ascii="Trebuchet MS" w:eastAsia="Times New Roman" w:hAnsi="Trebuchet MS" w:cs="Times New Roman"/>
                <w:color w:val="000000" w:themeColor="text1"/>
                <w:szCs w:val="24"/>
              </w:rPr>
              <w:t>966,40</w:t>
            </w:r>
            <w:r>
              <w:rPr>
                <w:rFonts w:ascii="Trebuchet MS" w:eastAsia="Times New Roman" w:hAnsi="Trebuchet MS" w:cs="Times New Roman"/>
                <w:color w:val="000000" w:themeColor="text1"/>
                <w:szCs w:val="24"/>
              </w:rPr>
              <w:t xml:space="preserve"> euro reprezinta totalul sumelor dezangajate de pe proiectele finalizate </w:t>
            </w:r>
          </w:p>
          <w:p w:rsidR="007E6251" w:rsidRDefault="00190301" w:rsidP="007F1740">
            <w:pPr>
              <w:pStyle w:val="ListParagraph"/>
              <w:numPr>
                <w:ilvl w:val="0"/>
                <w:numId w:val="4"/>
              </w:numPr>
              <w:spacing w:after="0" w:line="240" w:lineRule="auto"/>
              <w:jc w:val="both"/>
              <w:rPr>
                <w:rFonts w:ascii="Trebuchet MS" w:eastAsia="Times New Roman" w:hAnsi="Trebuchet MS" w:cs="Times New Roman"/>
                <w:color w:val="000000" w:themeColor="text1"/>
                <w:szCs w:val="24"/>
              </w:rPr>
            </w:pPr>
            <w:r>
              <w:rPr>
                <w:rFonts w:ascii="Trebuchet MS" w:eastAsia="Times New Roman" w:hAnsi="Trebuchet MS" w:cs="Times New Roman"/>
                <w:color w:val="000000" w:themeColor="text1"/>
                <w:szCs w:val="24"/>
              </w:rPr>
              <w:t xml:space="preserve">4.064,78 </w:t>
            </w:r>
            <w:r w:rsidR="007E6251">
              <w:rPr>
                <w:rFonts w:ascii="Trebuchet MS" w:eastAsia="Times New Roman" w:hAnsi="Trebuchet MS" w:cs="Times New Roman"/>
                <w:color w:val="000000" w:themeColor="text1"/>
                <w:szCs w:val="24"/>
              </w:rPr>
              <w:t xml:space="preserve">de pe masura M1/5D </w:t>
            </w:r>
          </w:p>
          <w:p w:rsidR="003902DE" w:rsidRDefault="003902DE" w:rsidP="003902DE">
            <w:pPr>
              <w:pStyle w:val="ListParagraph"/>
              <w:spacing w:after="0" w:line="240" w:lineRule="auto"/>
              <w:jc w:val="both"/>
              <w:rPr>
                <w:rFonts w:ascii="Trebuchet MS" w:eastAsia="Times New Roman" w:hAnsi="Trebuchet MS" w:cs="Times New Roman"/>
                <w:color w:val="000000" w:themeColor="text1"/>
                <w:szCs w:val="24"/>
              </w:rPr>
            </w:pPr>
          </w:p>
          <w:p w:rsidR="003902DE" w:rsidRPr="003902DE" w:rsidRDefault="003902DE" w:rsidP="003902DE">
            <w:pPr>
              <w:spacing w:after="0" w:line="240" w:lineRule="auto"/>
              <w:jc w:val="both"/>
              <w:rPr>
                <w:rFonts w:ascii="Trebuchet MS" w:eastAsia="Times New Roman" w:hAnsi="Trebuchet MS" w:cs="Times New Roman"/>
                <w:color w:val="000000" w:themeColor="text1"/>
                <w:szCs w:val="24"/>
              </w:rPr>
            </w:pPr>
            <w:r>
              <w:rPr>
                <w:rFonts w:ascii="Trebuchet MS" w:eastAsia="Times New Roman" w:hAnsi="Trebuchet MS" w:cs="Times New Roman"/>
                <w:color w:val="000000" w:themeColor="text1"/>
                <w:szCs w:val="24"/>
              </w:rPr>
              <w:t xml:space="preserve">Prin </w:t>
            </w:r>
            <w:r w:rsidR="00956C0F">
              <w:rPr>
                <w:rFonts w:ascii="Trebuchet MS" w:eastAsia="Times New Roman" w:hAnsi="Trebuchet MS" w:cs="Times New Roman"/>
                <w:color w:val="000000" w:themeColor="text1"/>
                <w:szCs w:val="24"/>
              </w:rPr>
              <w:t>redistribuirea</w:t>
            </w:r>
            <w:r>
              <w:rPr>
                <w:rFonts w:ascii="Trebuchet MS" w:eastAsia="Times New Roman" w:hAnsi="Trebuchet MS" w:cs="Times New Roman"/>
                <w:color w:val="000000" w:themeColor="text1"/>
                <w:szCs w:val="24"/>
              </w:rPr>
              <w:t xml:space="preserve"> sumei ramasa in strategie </w:t>
            </w:r>
            <w:r w:rsidR="00331506">
              <w:rPr>
                <w:rFonts w:ascii="Trebuchet MS" w:eastAsia="Times New Roman" w:hAnsi="Trebuchet MS" w:cs="Times New Roman"/>
                <w:color w:val="000000" w:themeColor="text1"/>
                <w:szCs w:val="24"/>
              </w:rPr>
              <w:t xml:space="preserve">pe masura M3/6A se doreste absorbtia fondurilor de 100% si implicit implementarea </w:t>
            </w:r>
            <w:r w:rsidR="00331506">
              <w:rPr>
                <w:rFonts w:ascii="Trebuchet MS" w:eastAsia="Times New Roman" w:hAnsi="Trebuchet MS" w:cs="Times New Roman"/>
                <w:color w:val="000000" w:themeColor="text1"/>
                <w:szCs w:val="24"/>
              </w:rPr>
              <w:lastRenderedPageBreak/>
              <w:t>cu succes a Strategiei de Dezvoltare a Gal Constanta Sud.</w:t>
            </w:r>
          </w:p>
          <w:p w:rsidR="007F1740" w:rsidRDefault="007F1740" w:rsidP="00277620">
            <w:pPr>
              <w:pStyle w:val="ListParagraph"/>
              <w:spacing w:after="0" w:line="240" w:lineRule="auto"/>
              <w:jc w:val="both"/>
              <w:rPr>
                <w:rFonts w:ascii="Trebuchet MS" w:eastAsia="Times New Roman" w:hAnsi="Trebuchet MS" w:cs="Times New Roman"/>
                <w:noProof/>
                <w:szCs w:val="24"/>
              </w:rPr>
            </w:pPr>
          </w:p>
          <w:p w:rsidR="00331506" w:rsidRPr="00331506" w:rsidRDefault="00331506" w:rsidP="00331506">
            <w:pPr>
              <w:spacing w:after="0" w:line="240" w:lineRule="auto"/>
              <w:jc w:val="both"/>
              <w:rPr>
                <w:rFonts w:ascii="Trebuchet MS" w:eastAsia="Times New Roman" w:hAnsi="Trebuchet MS" w:cs="Times New Roman"/>
                <w:noProof/>
                <w:szCs w:val="24"/>
              </w:rPr>
            </w:pPr>
            <w:r>
              <w:rPr>
                <w:rFonts w:ascii="Trebuchet MS" w:eastAsia="Times New Roman" w:hAnsi="Trebuchet MS"/>
                <w:color w:val="000000" w:themeColor="text1"/>
                <w:szCs w:val="24"/>
                <w:lang w:bidi="lo-LA"/>
              </w:rPr>
              <w:t>Aceasta modificare a survenit in urma implementarii SDL si este in raport cu caracteristicile teritoriului acoperit de SDL.</w:t>
            </w:r>
          </w:p>
        </w:tc>
        <w:tc>
          <w:tcPr>
            <w:tcW w:w="2500" w:type="pct"/>
          </w:tcPr>
          <w:p w:rsidR="003D1E6D" w:rsidRPr="00E82F56" w:rsidRDefault="003D1E6D" w:rsidP="00794BDF">
            <w:pPr>
              <w:spacing w:after="0" w:line="240" w:lineRule="auto"/>
              <w:jc w:val="both"/>
              <w:rPr>
                <w:rFonts w:ascii="Trebuchet MS" w:eastAsia="Times New Roman" w:hAnsi="Trebuchet MS" w:cs="Times New Roman"/>
                <w:noProof/>
                <w:szCs w:val="24"/>
              </w:rPr>
            </w:pPr>
          </w:p>
        </w:tc>
      </w:tr>
    </w:tbl>
    <w:p w:rsidR="003D1E6D" w:rsidRDefault="003D1E6D" w:rsidP="003D1E6D">
      <w:pPr>
        <w:spacing w:before="120" w:after="120" w:line="240" w:lineRule="auto"/>
        <w:ind w:left="360"/>
      </w:pPr>
    </w:p>
    <w:p w:rsidR="0081010D" w:rsidRDefault="0081010D" w:rsidP="00E82F56">
      <w:pPr>
        <w:spacing w:before="120" w:after="120" w:line="240" w:lineRule="auto"/>
        <w:jc w:val="right"/>
      </w:pPr>
    </w:p>
    <w:p w:rsidR="00331506" w:rsidRPr="00331506" w:rsidRDefault="00331506" w:rsidP="00331506">
      <w:pPr>
        <w:pStyle w:val="ListParagraph"/>
        <w:keepNext/>
        <w:numPr>
          <w:ilvl w:val="0"/>
          <w:numId w:val="5"/>
        </w:numPr>
        <w:spacing w:before="240" w:after="240" w:line="240" w:lineRule="auto"/>
        <w:jc w:val="both"/>
        <w:outlineLvl w:val="4"/>
        <w:rPr>
          <w:rFonts w:ascii="Trebuchet MS" w:eastAsia="Times New Roman" w:hAnsi="Trebuchet MS" w:cs="Times New Roman"/>
          <w:noProof/>
          <w:szCs w:val="24"/>
          <w:u w:val="single"/>
        </w:rPr>
      </w:pPr>
      <w:r w:rsidRPr="00331506">
        <w:rPr>
          <w:rFonts w:ascii="Trebuchet MS" w:eastAsia="Times New Roman" w:hAnsi="Trebuchet MS" w:cs="Times New Roman"/>
          <w:noProof/>
          <w:szCs w:val="24"/>
          <w:u w:val="single"/>
        </w:rPr>
        <w:t>Modificarea propusă</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50"/>
      </w:tblGrid>
      <w:tr w:rsidR="00331506" w:rsidRPr="00E82F56" w:rsidTr="00794BDF">
        <w:tc>
          <w:tcPr>
            <w:tcW w:w="5000" w:type="pct"/>
            <w:shd w:val="clear" w:color="auto" w:fill="auto"/>
          </w:tcPr>
          <w:p w:rsidR="00331506" w:rsidRDefault="00331506" w:rsidP="00331506">
            <w:pPr>
              <w:spacing w:after="240" w:line="240" w:lineRule="auto"/>
              <w:contextualSpacing/>
              <w:jc w:val="both"/>
              <w:rPr>
                <w:rFonts w:ascii="Trebuchet MS" w:eastAsia="Times New Roman" w:hAnsi="Trebuchet MS" w:cs="Times New Roman"/>
                <w:noProof/>
                <w:szCs w:val="24"/>
                <w:lang w:val="en-US"/>
              </w:rPr>
            </w:pPr>
            <w:r>
              <w:rPr>
                <w:rFonts w:ascii="Trebuchet MS" w:eastAsia="Times New Roman" w:hAnsi="Trebuchet MS" w:cs="Times New Roman"/>
                <w:noProof/>
                <w:szCs w:val="24"/>
              </w:rPr>
              <w:t>Având în vedere realocările financiare prezentate la punctul a), au intervenit următoarele modificări în cadrul Capitolului X – Planul de finanțare al strategiei – Anexa 4</w:t>
            </w:r>
            <w:r>
              <w:rPr>
                <w:rFonts w:ascii="Trebuchet MS" w:eastAsia="Times New Roman" w:hAnsi="Trebuchet MS" w:cs="Times New Roman"/>
                <w:noProof/>
                <w:szCs w:val="24"/>
                <w:lang w:val="en-US"/>
              </w:rPr>
              <w:t>:</w:t>
            </w:r>
          </w:p>
          <w:p w:rsidR="00FA66A6" w:rsidRDefault="00FA66A6" w:rsidP="00FA66A6">
            <w:pPr>
              <w:pStyle w:val="Default"/>
              <w:numPr>
                <w:ilvl w:val="0"/>
                <w:numId w:val="6"/>
              </w:numPr>
              <w:tabs>
                <w:tab w:val="left" w:pos="851"/>
                <w:tab w:val="left" w:pos="1134"/>
              </w:tabs>
              <w:spacing w:line="276" w:lineRule="auto"/>
              <w:ind w:left="0" w:firstLine="652"/>
              <w:jc w:val="both"/>
              <w:rPr>
                <w:sz w:val="22"/>
                <w:szCs w:val="22"/>
              </w:rPr>
            </w:pPr>
            <w:r w:rsidRPr="000B5F3B">
              <w:rPr>
                <w:b/>
                <w:bCs/>
                <w:sz w:val="22"/>
                <w:szCs w:val="22"/>
              </w:rPr>
              <w:t>P2</w:t>
            </w:r>
            <w:r w:rsidRPr="00C32065">
              <w:rPr>
                <w:b/>
                <w:bCs/>
                <w:sz w:val="22"/>
                <w:szCs w:val="22"/>
              </w:rPr>
              <w:t>-</w:t>
            </w:r>
            <w:r w:rsidRPr="000B5F3B">
              <w:rPr>
                <w:bCs/>
                <w:sz w:val="22"/>
                <w:szCs w:val="22"/>
              </w:rPr>
              <w:t xml:space="preserve"> Creșterea viabilității exploatațiilor și a competitivității tuturor tipurilor de agricultură în toate regiunile și promovarea tehnologiilor agricole inovatoare și a gestionării durabile a pădurilor,include două măsuri ce însumează valoarea de </w:t>
            </w:r>
            <w:r>
              <w:rPr>
                <w:bCs/>
                <w:sz w:val="22"/>
                <w:szCs w:val="22"/>
              </w:rPr>
              <w:t xml:space="preserve"> </w:t>
            </w:r>
            <w:del w:id="9" w:author="Gal1" w:date="2024-12-10T11:58:00Z" w16du:dateUtc="2024-12-10T09:58:00Z">
              <w:r w:rsidDel="00FA66A6">
                <w:rPr>
                  <w:bCs/>
                  <w:sz w:val="22"/>
                  <w:szCs w:val="22"/>
                </w:rPr>
                <w:delText>778.186,44</w:delText>
              </w:r>
              <w:r w:rsidRPr="000B5F3B" w:rsidDel="00FA66A6">
                <w:rPr>
                  <w:bCs/>
                  <w:sz w:val="22"/>
                  <w:szCs w:val="22"/>
                </w:rPr>
                <w:delText xml:space="preserve"> </w:delText>
              </w:r>
            </w:del>
            <w:ins w:id="10" w:author="Gal1" w:date="2024-12-10T12:10:00Z" w16du:dateUtc="2024-12-10T10:10:00Z">
              <w:r>
                <w:rPr>
                  <w:bCs/>
                  <w:sz w:val="22"/>
                  <w:szCs w:val="22"/>
                </w:rPr>
                <w:t>767.174</w:t>
              </w:r>
            </w:ins>
            <w:ins w:id="11" w:author="Gal1" w:date="2024-12-12T14:16:00Z" w16du:dateUtc="2024-12-12T12:16:00Z">
              <w:r w:rsidR="00BE1119">
                <w:rPr>
                  <w:bCs/>
                  <w:sz w:val="22"/>
                  <w:szCs w:val="22"/>
                </w:rPr>
                <w:t>,</w:t>
              </w:r>
            </w:ins>
            <w:ins w:id="12" w:author="Gal1" w:date="2024-12-10T12:10:00Z" w16du:dateUtc="2024-12-10T10:10:00Z">
              <w:r>
                <w:rPr>
                  <w:bCs/>
                  <w:sz w:val="22"/>
                  <w:szCs w:val="22"/>
                </w:rPr>
                <w:t xml:space="preserve">65 </w:t>
              </w:r>
            </w:ins>
            <w:r w:rsidRPr="000B5F3B">
              <w:rPr>
                <w:bCs/>
                <w:sz w:val="22"/>
                <w:szCs w:val="22"/>
              </w:rPr>
              <w:t xml:space="preserve">euro și reprezintă </w:t>
            </w:r>
            <w:r>
              <w:rPr>
                <w:bCs/>
                <w:sz w:val="22"/>
                <w:szCs w:val="22"/>
              </w:rPr>
              <w:t xml:space="preserve">   </w:t>
            </w:r>
            <w:del w:id="13" w:author="Gal1" w:date="2024-12-10T12:10:00Z" w16du:dateUtc="2024-12-10T10:10:00Z">
              <w:r w:rsidDel="00FA66A6">
                <w:rPr>
                  <w:bCs/>
                  <w:sz w:val="22"/>
                  <w:szCs w:val="22"/>
                </w:rPr>
                <w:delText xml:space="preserve">31.02% </w:delText>
              </w:r>
            </w:del>
            <w:ins w:id="14" w:author="Gal1" w:date="2024-12-10T12:11:00Z" w16du:dateUtc="2024-12-10T10:11:00Z">
              <w:r>
                <w:rPr>
                  <w:bCs/>
                  <w:sz w:val="22"/>
                  <w:szCs w:val="22"/>
                </w:rPr>
                <w:t>30</w:t>
              </w:r>
            </w:ins>
            <w:ins w:id="15" w:author="Gal1" w:date="2024-12-12T12:58:00Z" w16du:dateUtc="2024-12-12T10:58:00Z">
              <w:r w:rsidR="003161E4">
                <w:rPr>
                  <w:bCs/>
                  <w:sz w:val="22"/>
                  <w:szCs w:val="22"/>
                </w:rPr>
                <w:t>,</w:t>
              </w:r>
            </w:ins>
            <w:ins w:id="16" w:author="Gal1" w:date="2024-12-10T12:11:00Z" w16du:dateUtc="2024-12-10T10:11:00Z">
              <w:r>
                <w:rPr>
                  <w:bCs/>
                  <w:sz w:val="22"/>
                  <w:szCs w:val="22"/>
                </w:rPr>
                <w:t xml:space="preserve">58% </w:t>
              </w:r>
            </w:ins>
            <w:r w:rsidRPr="000B5F3B">
              <w:rPr>
                <w:bCs/>
                <w:sz w:val="22"/>
                <w:szCs w:val="22"/>
              </w:rPr>
              <w:t xml:space="preserve">din bugetul total. Pentru M1/2A s-a alocat un fond de </w:t>
            </w:r>
            <w:r>
              <w:rPr>
                <w:bCs/>
                <w:sz w:val="22"/>
                <w:szCs w:val="22"/>
              </w:rPr>
              <w:t xml:space="preserve">  </w:t>
            </w:r>
            <w:del w:id="17" w:author="Gal1" w:date="2024-12-10T12:11:00Z" w16du:dateUtc="2024-12-10T10:11:00Z">
              <w:r w:rsidDel="00FA66A6">
                <w:rPr>
                  <w:bCs/>
                  <w:sz w:val="22"/>
                  <w:szCs w:val="22"/>
                </w:rPr>
                <w:delText>698.186,44</w:delText>
              </w:r>
            </w:del>
            <w:ins w:id="18" w:author="Gal1" w:date="2024-12-10T12:11:00Z" w16du:dateUtc="2024-12-10T10:11:00Z">
              <w:r>
                <w:rPr>
                  <w:bCs/>
                  <w:sz w:val="22"/>
                  <w:szCs w:val="22"/>
                </w:rPr>
                <w:t xml:space="preserve"> 687.174,65 </w:t>
              </w:r>
            </w:ins>
            <w:del w:id="19" w:author="Gal1" w:date="2024-12-10T12:11:00Z" w16du:dateUtc="2024-12-10T10:11:00Z">
              <w:r w:rsidRPr="000B5F3B" w:rsidDel="00FA66A6">
                <w:rPr>
                  <w:bCs/>
                  <w:sz w:val="22"/>
                  <w:szCs w:val="22"/>
                </w:rPr>
                <w:delText xml:space="preserve"> </w:delText>
              </w:r>
            </w:del>
            <w:r w:rsidRPr="000B5F3B">
              <w:rPr>
                <w:bCs/>
                <w:sz w:val="22"/>
                <w:szCs w:val="22"/>
              </w:rPr>
              <w:t xml:space="preserve">euro, iar pentru M2/2B s-a alocat un fond de </w:t>
            </w:r>
            <w:r>
              <w:rPr>
                <w:bCs/>
                <w:sz w:val="22"/>
                <w:szCs w:val="22"/>
              </w:rPr>
              <w:t xml:space="preserve"> 80.000</w:t>
            </w:r>
            <w:r w:rsidRPr="000B5F3B">
              <w:rPr>
                <w:bCs/>
                <w:sz w:val="22"/>
                <w:szCs w:val="22"/>
              </w:rPr>
              <w:t xml:space="preserve"> euro</w:t>
            </w:r>
          </w:p>
          <w:p w:rsidR="00FA66A6" w:rsidRPr="00C32065" w:rsidRDefault="00FA66A6" w:rsidP="00FA66A6">
            <w:pPr>
              <w:pStyle w:val="Default"/>
              <w:numPr>
                <w:ilvl w:val="0"/>
                <w:numId w:val="6"/>
              </w:numPr>
              <w:tabs>
                <w:tab w:val="left" w:pos="851"/>
                <w:tab w:val="left" w:pos="1134"/>
              </w:tabs>
              <w:spacing w:line="276" w:lineRule="auto"/>
              <w:ind w:left="0" w:firstLine="652"/>
              <w:jc w:val="both"/>
              <w:rPr>
                <w:sz w:val="22"/>
                <w:szCs w:val="22"/>
              </w:rPr>
            </w:pPr>
            <w:r w:rsidRPr="00C32065">
              <w:rPr>
                <w:b/>
                <w:bCs/>
                <w:sz w:val="22"/>
                <w:szCs w:val="22"/>
              </w:rPr>
              <w:t>P5 -</w:t>
            </w:r>
            <w:r w:rsidRPr="00C32065">
              <w:rPr>
                <w:bCs/>
                <w:sz w:val="22"/>
                <w:szCs w:val="22"/>
              </w:rPr>
              <w:t xml:space="preserve">Promovarea utilizării eficiente a resurselor și sprijinirea tranziției către o economie cu emisii reduse de carbon și reziliență la schimbările climatice în sectoarele agricol, alimentar și silvic, cuprinde o singură măsura pentru care s-a alocat un fond de </w:t>
            </w:r>
            <w:r>
              <w:rPr>
                <w:bCs/>
                <w:sz w:val="22"/>
                <w:szCs w:val="22"/>
              </w:rPr>
              <w:t xml:space="preserve"> </w:t>
            </w:r>
            <w:del w:id="20" w:author="Gal1" w:date="2024-12-10T12:12:00Z" w16du:dateUtc="2024-12-10T10:12:00Z">
              <w:r w:rsidDel="00FA66A6">
                <w:rPr>
                  <w:bCs/>
                  <w:sz w:val="22"/>
                  <w:szCs w:val="22"/>
                </w:rPr>
                <w:delText xml:space="preserve">5.064,78 </w:delText>
              </w:r>
            </w:del>
            <w:ins w:id="21" w:author="Gal1" w:date="2024-12-10T12:12:00Z" w16du:dateUtc="2024-12-10T10:12:00Z">
              <w:r>
                <w:rPr>
                  <w:bCs/>
                  <w:sz w:val="22"/>
                  <w:szCs w:val="22"/>
                </w:rPr>
                <w:t xml:space="preserve"> </w:t>
              </w:r>
            </w:ins>
            <w:ins w:id="22" w:author="Gal1" w:date="2024-12-16T15:36:00Z" w16du:dateUtc="2024-12-16T13:36:00Z">
              <w:r w:rsidR="00190301">
                <w:rPr>
                  <w:bCs/>
                  <w:sz w:val="22"/>
                  <w:szCs w:val="22"/>
                </w:rPr>
                <w:t>1.000,00</w:t>
              </w:r>
            </w:ins>
            <w:ins w:id="23" w:author="Gal1" w:date="2024-12-10T12:12:00Z" w16du:dateUtc="2024-12-10T10:12:00Z">
              <w:r>
                <w:rPr>
                  <w:bCs/>
                  <w:sz w:val="22"/>
                  <w:szCs w:val="22"/>
                </w:rPr>
                <w:t xml:space="preserve"> </w:t>
              </w:r>
            </w:ins>
            <w:r w:rsidRPr="00C32065">
              <w:rPr>
                <w:bCs/>
                <w:sz w:val="22"/>
                <w:szCs w:val="22"/>
              </w:rPr>
              <w:t xml:space="preserve">euro, ce reprezintă </w:t>
            </w:r>
            <w:r>
              <w:rPr>
                <w:bCs/>
                <w:sz w:val="22"/>
                <w:szCs w:val="22"/>
              </w:rPr>
              <w:t xml:space="preserve"> </w:t>
            </w:r>
            <w:del w:id="24" w:author="Gal1" w:date="2024-12-10T12:12:00Z" w16du:dateUtc="2024-12-10T10:12:00Z">
              <w:r w:rsidDel="00FA66A6">
                <w:rPr>
                  <w:bCs/>
                  <w:sz w:val="22"/>
                  <w:szCs w:val="22"/>
                </w:rPr>
                <w:delText xml:space="preserve">0.20% </w:delText>
              </w:r>
            </w:del>
            <w:ins w:id="25" w:author="Gal1" w:date="2024-12-10T12:12:00Z" w16du:dateUtc="2024-12-10T10:12:00Z">
              <w:r>
                <w:rPr>
                  <w:bCs/>
                  <w:sz w:val="22"/>
                  <w:szCs w:val="22"/>
                </w:rPr>
                <w:t>0</w:t>
              </w:r>
            </w:ins>
            <w:ins w:id="26" w:author="Gal1" w:date="2024-12-12T12:58:00Z" w16du:dateUtc="2024-12-12T10:58:00Z">
              <w:r w:rsidR="003161E4">
                <w:rPr>
                  <w:bCs/>
                  <w:sz w:val="22"/>
                  <w:szCs w:val="22"/>
                </w:rPr>
                <w:t>,</w:t>
              </w:r>
            </w:ins>
            <w:ins w:id="27" w:author="Gal1" w:date="2024-12-10T12:12:00Z" w16du:dateUtc="2024-12-10T10:12:00Z">
              <w:r>
                <w:rPr>
                  <w:bCs/>
                  <w:sz w:val="22"/>
                  <w:szCs w:val="22"/>
                </w:rPr>
                <w:t>0</w:t>
              </w:r>
            </w:ins>
            <w:ins w:id="28" w:author="Gal1" w:date="2024-12-16T15:36:00Z" w16du:dateUtc="2024-12-16T13:36:00Z">
              <w:r w:rsidR="00190301">
                <w:rPr>
                  <w:bCs/>
                  <w:sz w:val="22"/>
                  <w:szCs w:val="22"/>
                </w:rPr>
                <w:t>3</w:t>
              </w:r>
            </w:ins>
            <w:ins w:id="29" w:author="Gal1" w:date="2024-12-10T12:12:00Z" w16du:dateUtc="2024-12-10T10:12:00Z">
              <w:r>
                <w:rPr>
                  <w:bCs/>
                  <w:sz w:val="22"/>
                  <w:szCs w:val="22"/>
                </w:rPr>
                <w:t xml:space="preserve">% </w:t>
              </w:r>
            </w:ins>
            <w:r w:rsidRPr="00C32065">
              <w:rPr>
                <w:bCs/>
                <w:sz w:val="22"/>
                <w:szCs w:val="22"/>
              </w:rPr>
              <w:t xml:space="preserve">din bugetul total. Această prioritate respectă obiectivele transversale de mediu și climă, încadrând cu predilecție investițiile ce vizează </w:t>
            </w:r>
            <w:r>
              <w:rPr>
                <w:bCs/>
                <w:sz w:val="22"/>
                <w:szCs w:val="22"/>
              </w:rPr>
              <w:t>DI 5D</w:t>
            </w:r>
            <w:r w:rsidRPr="00C32065">
              <w:rPr>
                <w:bCs/>
                <w:sz w:val="22"/>
                <w:szCs w:val="22"/>
              </w:rPr>
              <w:t xml:space="preserve"> -Reducerea emisiilor de gaze cu efect de sera și de amoniac în agricultură. </w:t>
            </w:r>
          </w:p>
          <w:p w:rsidR="00FA66A6" w:rsidRPr="00C32065" w:rsidRDefault="00FA66A6" w:rsidP="00FA66A6">
            <w:pPr>
              <w:pStyle w:val="Default"/>
              <w:numPr>
                <w:ilvl w:val="0"/>
                <w:numId w:val="6"/>
              </w:numPr>
              <w:tabs>
                <w:tab w:val="left" w:pos="851"/>
                <w:tab w:val="left" w:pos="1134"/>
              </w:tabs>
              <w:spacing w:line="276" w:lineRule="auto"/>
              <w:ind w:left="0" w:firstLine="652"/>
              <w:jc w:val="both"/>
              <w:rPr>
                <w:sz w:val="22"/>
                <w:szCs w:val="22"/>
              </w:rPr>
            </w:pPr>
            <w:r w:rsidRPr="00C32065">
              <w:rPr>
                <w:b/>
                <w:bCs/>
                <w:sz w:val="22"/>
                <w:szCs w:val="22"/>
              </w:rPr>
              <w:t>P6-</w:t>
            </w:r>
            <w:r w:rsidRPr="00C32065">
              <w:rPr>
                <w:bCs/>
                <w:sz w:val="22"/>
                <w:szCs w:val="22"/>
              </w:rPr>
              <w:t xml:space="preserve">Promovarea incluziunii sociale, a reducerii sărăciei și a dezvoltării economice include două măsuri încadrate în DI 6A, respectiv M3/6A cu valoare de </w:t>
            </w:r>
            <w:r>
              <w:rPr>
                <w:bCs/>
                <w:sz w:val="22"/>
                <w:szCs w:val="22"/>
              </w:rPr>
              <w:t xml:space="preserve"> </w:t>
            </w:r>
            <w:del w:id="30" w:author="Gal1" w:date="2024-12-10T12:12:00Z" w16du:dateUtc="2024-12-10T10:12:00Z">
              <w:r w:rsidDel="00FA66A6">
                <w:rPr>
                  <w:bCs/>
                  <w:sz w:val="22"/>
                  <w:szCs w:val="22"/>
                </w:rPr>
                <w:delText xml:space="preserve">280.000 </w:delText>
              </w:r>
            </w:del>
            <w:ins w:id="31" w:author="Gal1" w:date="2024-12-10T12:13:00Z" w16du:dateUtc="2024-12-10T10:13:00Z">
              <w:r>
                <w:rPr>
                  <w:bCs/>
                  <w:sz w:val="22"/>
                  <w:szCs w:val="22"/>
                </w:rPr>
                <w:t>318.</w:t>
              </w:r>
            </w:ins>
            <w:ins w:id="32" w:author="Gal1" w:date="2024-12-16T15:37:00Z" w16du:dateUtc="2024-12-16T13:37:00Z">
              <w:r w:rsidR="00190301">
                <w:rPr>
                  <w:bCs/>
                  <w:sz w:val="22"/>
                  <w:szCs w:val="22"/>
                </w:rPr>
                <w:t>031,18</w:t>
              </w:r>
            </w:ins>
            <w:ins w:id="33" w:author="Gal1" w:date="2024-12-10T12:13:00Z" w16du:dateUtc="2024-12-10T10:13:00Z">
              <w:r>
                <w:rPr>
                  <w:bCs/>
                  <w:sz w:val="22"/>
                  <w:szCs w:val="22"/>
                </w:rPr>
                <w:t xml:space="preserve"> </w:t>
              </w:r>
            </w:ins>
            <w:r w:rsidRPr="00C32065">
              <w:rPr>
                <w:bCs/>
                <w:sz w:val="22"/>
                <w:szCs w:val="22"/>
              </w:rPr>
              <w:t xml:space="preserve">euro și M4/6A  </w:t>
            </w:r>
            <w:r>
              <w:rPr>
                <w:bCs/>
                <w:sz w:val="22"/>
                <w:szCs w:val="22"/>
              </w:rPr>
              <w:t xml:space="preserve"> careia I se va aloca  </w:t>
            </w:r>
            <w:del w:id="34" w:author="Gal1" w:date="2024-12-10T12:13:00Z" w16du:dateUtc="2024-12-10T10:13:00Z">
              <w:r w:rsidDel="00FA66A6">
                <w:rPr>
                  <w:bCs/>
                  <w:sz w:val="22"/>
                  <w:szCs w:val="22"/>
                </w:rPr>
                <w:delText xml:space="preserve">673,504.90 </w:delText>
              </w:r>
            </w:del>
            <w:ins w:id="35" w:author="Gal1" w:date="2024-12-10T12:13:00Z" w16du:dateUtc="2024-12-10T10:13:00Z">
              <w:r>
                <w:rPr>
                  <w:bCs/>
                  <w:sz w:val="22"/>
                  <w:szCs w:val="22"/>
                </w:rPr>
                <w:t>670.6</w:t>
              </w:r>
            </w:ins>
            <w:ins w:id="36" w:author="Gal1" w:date="2024-12-12T15:41:00Z" w16du:dateUtc="2024-12-12T13:41:00Z">
              <w:r w:rsidR="00F81F66">
                <w:rPr>
                  <w:bCs/>
                  <w:sz w:val="22"/>
                  <w:szCs w:val="22"/>
                </w:rPr>
                <w:t>51</w:t>
              </w:r>
            </w:ins>
            <w:ins w:id="37" w:author="Gal1" w:date="2024-12-10T12:13:00Z" w16du:dateUtc="2024-12-10T10:13:00Z">
              <w:r>
                <w:rPr>
                  <w:bCs/>
                  <w:sz w:val="22"/>
                  <w:szCs w:val="22"/>
                </w:rPr>
                <w:t>,</w:t>
              </w:r>
            </w:ins>
            <w:ins w:id="38" w:author="Gal1" w:date="2024-12-12T15:41:00Z" w16du:dateUtc="2024-12-12T13:41:00Z">
              <w:r w:rsidR="00F81F66">
                <w:rPr>
                  <w:bCs/>
                  <w:sz w:val="22"/>
                  <w:szCs w:val="22"/>
                </w:rPr>
                <w:t>63</w:t>
              </w:r>
            </w:ins>
            <w:ins w:id="39" w:author="Gal1" w:date="2024-12-10T12:13:00Z" w16du:dateUtc="2024-12-10T10:13:00Z">
              <w:r>
                <w:rPr>
                  <w:bCs/>
                  <w:sz w:val="22"/>
                  <w:szCs w:val="22"/>
                </w:rPr>
                <w:t xml:space="preserve"> </w:t>
              </w:r>
            </w:ins>
            <w:r>
              <w:rPr>
                <w:bCs/>
                <w:sz w:val="22"/>
                <w:szCs w:val="22"/>
              </w:rPr>
              <w:t>euro fonduri FEADR si 95</w:t>
            </w:r>
            <w:r w:rsidR="003161E4">
              <w:rPr>
                <w:bCs/>
                <w:sz w:val="22"/>
                <w:szCs w:val="22"/>
              </w:rPr>
              <w:t>.</w:t>
            </w:r>
            <w:r>
              <w:rPr>
                <w:bCs/>
                <w:sz w:val="22"/>
                <w:szCs w:val="22"/>
              </w:rPr>
              <w:t>468</w:t>
            </w:r>
            <w:r w:rsidR="003161E4">
              <w:rPr>
                <w:bCs/>
                <w:sz w:val="22"/>
                <w:szCs w:val="22"/>
              </w:rPr>
              <w:t>,</w:t>
            </w:r>
            <w:r>
              <w:rPr>
                <w:bCs/>
                <w:sz w:val="22"/>
                <w:szCs w:val="22"/>
              </w:rPr>
              <w:t xml:space="preserve">07 euro fonduri EURI </w:t>
            </w:r>
            <w:r w:rsidRPr="00C32065">
              <w:rPr>
                <w:bCs/>
                <w:sz w:val="22"/>
                <w:szCs w:val="22"/>
              </w:rPr>
              <w:t xml:space="preserve">precum și alte două măsuri încadrate în DI 6B, respectiv M5/6B cu valoare de </w:t>
            </w:r>
            <w:r>
              <w:rPr>
                <w:bCs/>
                <w:sz w:val="22"/>
                <w:szCs w:val="22"/>
              </w:rPr>
              <w:t xml:space="preserve">  </w:t>
            </w:r>
            <w:del w:id="40" w:author="Gal1" w:date="2024-12-10T12:13:00Z" w16du:dateUtc="2024-12-10T10:13:00Z">
              <w:r w:rsidDel="00FA66A6">
                <w:rPr>
                  <w:bCs/>
                  <w:sz w:val="22"/>
                  <w:szCs w:val="22"/>
                </w:rPr>
                <w:delText>137.213</w:delText>
              </w:r>
              <w:r w:rsidRPr="00C32065" w:rsidDel="00FA66A6">
                <w:rPr>
                  <w:bCs/>
                  <w:sz w:val="22"/>
                  <w:szCs w:val="22"/>
                </w:rPr>
                <w:delText xml:space="preserve"> </w:delText>
              </w:r>
            </w:del>
            <w:ins w:id="41" w:author="Gal1" w:date="2024-12-10T12:13:00Z" w16du:dateUtc="2024-12-10T10:13:00Z">
              <w:r>
                <w:rPr>
                  <w:bCs/>
                  <w:sz w:val="22"/>
                  <w:szCs w:val="22"/>
                </w:rPr>
                <w:t xml:space="preserve">126.288,59 </w:t>
              </w:r>
            </w:ins>
            <w:r w:rsidRPr="00C32065">
              <w:rPr>
                <w:bCs/>
                <w:sz w:val="22"/>
                <w:szCs w:val="22"/>
              </w:rPr>
              <w:t xml:space="preserve">euro și M6/6B cu valoare de </w:t>
            </w:r>
            <w:r>
              <w:rPr>
                <w:bCs/>
                <w:sz w:val="22"/>
                <w:szCs w:val="22"/>
              </w:rPr>
              <w:t xml:space="preserve"> </w:t>
            </w:r>
            <w:del w:id="42" w:author="Gal1" w:date="2024-12-10T12:13:00Z" w16du:dateUtc="2024-12-10T10:13:00Z">
              <w:r w:rsidDel="00FA66A6">
                <w:rPr>
                  <w:bCs/>
                  <w:sz w:val="22"/>
                  <w:szCs w:val="22"/>
                </w:rPr>
                <w:delText>113.919</w:delText>
              </w:r>
              <w:r w:rsidRPr="00C32065" w:rsidDel="00FA66A6">
                <w:rPr>
                  <w:bCs/>
                  <w:sz w:val="22"/>
                  <w:szCs w:val="22"/>
                </w:rPr>
                <w:delText xml:space="preserve"> </w:delText>
              </w:r>
            </w:del>
            <w:ins w:id="43" w:author="Gal1" w:date="2024-12-10T12:14:00Z" w16du:dateUtc="2024-12-10T10:14:00Z">
              <w:r>
                <w:rPr>
                  <w:bCs/>
                  <w:sz w:val="22"/>
                  <w:szCs w:val="22"/>
                </w:rPr>
                <w:t xml:space="preserve">104.742,07 </w:t>
              </w:r>
            </w:ins>
            <w:r w:rsidRPr="00C32065">
              <w:rPr>
                <w:bCs/>
                <w:sz w:val="22"/>
                <w:szCs w:val="22"/>
              </w:rPr>
              <w:t xml:space="preserve">euro. Valoarea totală a fondului alocat pentru P6 este de </w:t>
            </w:r>
            <w:r>
              <w:rPr>
                <w:bCs/>
                <w:sz w:val="22"/>
                <w:szCs w:val="22"/>
              </w:rPr>
              <w:t xml:space="preserve">   </w:t>
            </w:r>
            <w:del w:id="44" w:author="Gal1" w:date="2024-12-10T12:14:00Z" w16du:dateUtc="2024-12-10T10:14:00Z">
              <w:r w:rsidDel="00FA66A6">
                <w:rPr>
                  <w:bCs/>
                  <w:sz w:val="22"/>
                  <w:szCs w:val="22"/>
                </w:rPr>
                <w:delText xml:space="preserve">1,204,636.90 </w:delText>
              </w:r>
            </w:del>
            <w:ins w:id="45" w:author="Gal1" w:date="2024-12-16T15:38:00Z" w16du:dateUtc="2024-12-16T13:38:00Z">
              <w:r w:rsidR="00190301">
                <w:rPr>
                  <w:bCs/>
                  <w:sz w:val="22"/>
                  <w:szCs w:val="22"/>
                </w:rPr>
                <w:t>1.219.713,47</w:t>
              </w:r>
            </w:ins>
            <w:ins w:id="46" w:author="Gal1" w:date="2024-12-10T12:14:00Z" w16du:dateUtc="2024-12-10T10:14:00Z">
              <w:r>
                <w:rPr>
                  <w:bCs/>
                  <w:sz w:val="22"/>
                  <w:szCs w:val="22"/>
                </w:rPr>
                <w:t xml:space="preserve"> </w:t>
              </w:r>
            </w:ins>
            <w:r w:rsidRPr="00C32065">
              <w:rPr>
                <w:bCs/>
                <w:sz w:val="22"/>
                <w:szCs w:val="22"/>
              </w:rPr>
              <w:t xml:space="preserve">euro și reprezintă </w:t>
            </w:r>
            <w:r>
              <w:rPr>
                <w:bCs/>
                <w:sz w:val="22"/>
                <w:szCs w:val="22"/>
              </w:rPr>
              <w:t xml:space="preserve">   </w:t>
            </w:r>
            <w:del w:id="47" w:author="Gal1" w:date="2024-12-10T12:14:00Z" w16du:dateUtc="2024-12-10T10:14:00Z">
              <w:r w:rsidDel="00FA66A6">
                <w:rPr>
                  <w:bCs/>
                  <w:sz w:val="22"/>
                  <w:szCs w:val="22"/>
                </w:rPr>
                <w:delText xml:space="preserve">48.02% </w:delText>
              </w:r>
            </w:del>
            <w:ins w:id="48" w:author="Gal1" w:date="2024-12-10T12:14:00Z" w16du:dateUtc="2024-12-10T10:14:00Z">
              <w:r>
                <w:rPr>
                  <w:bCs/>
                  <w:sz w:val="22"/>
                  <w:szCs w:val="22"/>
                </w:rPr>
                <w:t>48</w:t>
              </w:r>
            </w:ins>
            <w:ins w:id="49" w:author="Gal1" w:date="2024-12-12T12:59:00Z" w16du:dateUtc="2024-12-12T10:59:00Z">
              <w:r w:rsidR="003161E4">
                <w:rPr>
                  <w:bCs/>
                  <w:sz w:val="22"/>
                  <w:szCs w:val="22"/>
                </w:rPr>
                <w:t>,</w:t>
              </w:r>
            </w:ins>
            <w:ins w:id="50" w:author="Gal1" w:date="2024-12-10T12:14:00Z" w16du:dateUtc="2024-12-10T10:14:00Z">
              <w:r>
                <w:rPr>
                  <w:bCs/>
                  <w:sz w:val="22"/>
                  <w:szCs w:val="22"/>
                </w:rPr>
                <w:t>6</w:t>
              </w:r>
            </w:ins>
            <w:ins w:id="51" w:author="Gal1" w:date="2024-12-16T15:38:00Z" w16du:dateUtc="2024-12-16T13:38:00Z">
              <w:r w:rsidR="00190301">
                <w:rPr>
                  <w:bCs/>
                  <w:sz w:val="22"/>
                  <w:szCs w:val="22"/>
                </w:rPr>
                <w:t>2</w:t>
              </w:r>
            </w:ins>
            <w:ins w:id="52" w:author="Gal1" w:date="2024-12-10T12:14:00Z" w16du:dateUtc="2024-12-10T10:14:00Z">
              <w:r>
                <w:rPr>
                  <w:bCs/>
                  <w:sz w:val="22"/>
                  <w:szCs w:val="22"/>
                </w:rPr>
                <w:t xml:space="preserve">% </w:t>
              </w:r>
            </w:ins>
            <w:r w:rsidRPr="00C32065">
              <w:rPr>
                <w:bCs/>
                <w:sz w:val="22"/>
                <w:szCs w:val="22"/>
              </w:rPr>
              <w:t xml:space="preserve">din bugetul total. </w:t>
            </w:r>
          </w:p>
          <w:p w:rsidR="00FA66A6" w:rsidRDefault="00FA66A6" w:rsidP="00FA66A6">
            <w:pPr>
              <w:spacing w:after="0"/>
              <w:jc w:val="both"/>
              <w:rPr>
                <w:rFonts w:ascii="Trebuchet MS" w:hAnsi="Trebuchet MS"/>
              </w:rPr>
            </w:pPr>
            <w:r>
              <w:rPr>
                <w:rFonts w:ascii="Trebuchet MS" w:hAnsi="Trebuchet MS"/>
                <w:b/>
              </w:rPr>
              <w:t>Componenta</w:t>
            </w:r>
            <w:r w:rsidRPr="000B5F3B">
              <w:rPr>
                <w:rFonts w:ascii="Trebuchet MS" w:hAnsi="Trebuchet MS"/>
                <w:b/>
              </w:rPr>
              <w:t xml:space="preserve"> A</w:t>
            </w:r>
            <w:r w:rsidRPr="000B5F3B">
              <w:rPr>
                <w:rFonts w:ascii="Trebuchet MS" w:hAnsi="Trebuchet MS"/>
              </w:rPr>
              <w:t xml:space="preserve"> cuprinde de asemenea cheltuielile de funcționare și animare, care nu depășesc 20% din costurile publice totale efectuate pentru </w:t>
            </w:r>
            <w:r>
              <w:rPr>
                <w:rFonts w:ascii="Trebuchet MS" w:hAnsi="Trebuchet MS"/>
              </w:rPr>
              <w:t>SDL</w:t>
            </w:r>
            <w:r w:rsidRPr="000B5F3B">
              <w:rPr>
                <w:rFonts w:ascii="Trebuchet MS" w:hAnsi="Trebuchet MS"/>
              </w:rPr>
              <w:t xml:space="preserve">, motiv pentru GAL Constanța Sud a estimat în acest sens un disponibil de </w:t>
            </w:r>
            <w:r>
              <w:rPr>
                <w:rFonts w:ascii="Trebuchet MS" w:hAnsi="Trebuchet MS"/>
              </w:rPr>
              <w:t xml:space="preserve"> - 520,839.05 euro</w:t>
            </w:r>
            <w:r w:rsidRPr="000B5F3B">
              <w:rPr>
                <w:rFonts w:ascii="Trebuchet MS" w:hAnsi="Trebuchet MS"/>
              </w:rPr>
              <w:t xml:space="preserve">, ceea ce reprezintă procentual </w:t>
            </w:r>
            <w:r>
              <w:rPr>
                <w:rFonts w:ascii="Trebuchet MS" w:hAnsi="Trebuchet MS"/>
              </w:rPr>
              <w:t xml:space="preserve"> 20%</w:t>
            </w:r>
            <w:r w:rsidRPr="000B5F3B">
              <w:rPr>
                <w:rFonts w:ascii="Trebuchet MS" w:hAnsi="Trebuchet MS"/>
              </w:rPr>
              <w:t xml:space="preserve"> din costurile publice totale efectuate pentru SDL</w:t>
            </w:r>
            <w:r>
              <w:rPr>
                <w:rFonts w:ascii="Trebuchet MS" w:hAnsi="Trebuchet MS"/>
              </w:rPr>
              <w:t>.</w:t>
            </w:r>
          </w:p>
          <w:p w:rsidR="00FA66A6" w:rsidRDefault="00FA66A6" w:rsidP="00FA66A6">
            <w:pPr>
              <w:spacing w:after="0"/>
              <w:jc w:val="both"/>
              <w:rPr>
                <w:rFonts w:ascii="Trebuchet MS" w:hAnsi="Trebuchet MS"/>
              </w:rPr>
            </w:pPr>
          </w:p>
          <w:p w:rsidR="00FA66A6" w:rsidRDefault="00FA66A6" w:rsidP="00FA66A6">
            <w:pPr>
              <w:spacing w:after="0"/>
              <w:jc w:val="both"/>
              <w:rPr>
                <w:rFonts w:ascii="Trebuchet MS" w:hAnsi="Trebuchet MS"/>
              </w:rPr>
            </w:pPr>
          </w:p>
          <w:tbl>
            <w:tblPr>
              <w:tblW w:w="9129" w:type="dxa"/>
              <w:tblLook w:val="04A0" w:firstRow="1" w:lastRow="0" w:firstColumn="1" w:lastColumn="0" w:noHBand="0" w:noVBand="1"/>
            </w:tblPr>
            <w:tblGrid>
              <w:gridCol w:w="919"/>
              <w:gridCol w:w="981"/>
              <w:gridCol w:w="1103"/>
              <w:gridCol w:w="1172"/>
              <w:gridCol w:w="1540"/>
              <w:gridCol w:w="2192"/>
              <w:gridCol w:w="1222"/>
              <w:tblGridChange w:id="53">
                <w:tblGrid>
                  <w:gridCol w:w="5"/>
                  <w:gridCol w:w="919"/>
                  <w:gridCol w:w="7"/>
                  <w:gridCol w:w="974"/>
                  <w:gridCol w:w="18"/>
                  <w:gridCol w:w="1085"/>
                  <w:gridCol w:w="32"/>
                  <w:gridCol w:w="1140"/>
                  <w:gridCol w:w="46"/>
                  <w:gridCol w:w="1445"/>
                  <w:gridCol w:w="49"/>
                  <w:gridCol w:w="2172"/>
                  <w:gridCol w:w="20"/>
                  <w:gridCol w:w="1217"/>
                  <w:gridCol w:w="5"/>
                </w:tblGrid>
              </w:tblGridChange>
            </w:tblGrid>
            <w:tr w:rsidR="00FA66A6" w:rsidRPr="00FA66A6" w:rsidTr="00FA66A6">
              <w:trPr>
                <w:trHeight w:val="330"/>
              </w:trPr>
              <w:tc>
                <w:tcPr>
                  <w:tcW w:w="903" w:type="dxa"/>
                  <w:tcBorders>
                    <w:top w:val="single" w:sz="4" w:space="0" w:color="7F7F7F"/>
                    <w:left w:val="single" w:sz="4" w:space="0" w:color="7F7F7F"/>
                    <w:bottom w:val="nil"/>
                    <w:right w:val="single" w:sz="4" w:space="0" w:color="7F7F7F"/>
                  </w:tcBorders>
                  <w:shd w:val="clear" w:color="auto" w:fill="auto"/>
                  <w:noWrap/>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ANEXA 4 - Planul de finanțare - FEADR</w:t>
                  </w:r>
                </w:p>
              </w:tc>
              <w:tc>
                <w:tcPr>
                  <w:tcW w:w="964"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364"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15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231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38"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0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r>
            <w:tr w:rsidR="00FA66A6" w:rsidRPr="00FA66A6" w:rsidTr="00FA66A6">
              <w:trPr>
                <w:trHeight w:val="288"/>
              </w:trPr>
              <w:tc>
                <w:tcPr>
                  <w:tcW w:w="903" w:type="dxa"/>
                  <w:tcBorders>
                    <w:top w:val="nil"/>
                    <w:left w:val="single" w:sz="4" w:space="0" w:color="7F7F7F"/>
                    <w:bottom w:val="nil"/>
                    <w:right w:val="single" w:sz="4" w:space="0" w:color="7F7F7F"/>
                  </w:tcBorders>
                  <w:shd w:val="clear" w:color="auto" w:fill="auto"/>
                  <w:noWrap/>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lastRenderedPageBreak/>
                    <w:t> </w:t>
                  </w:r>
                </w:p>
              </w:tc>
              <w:tc>
                <w:tcPr>
                  <w:tcW w:w="964"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364"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15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231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38"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0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r>
            <w:tr w:rsidR="00FA66A6" w:rsidRPr="00FA66A6" w:rsidTr="00FA66A6">
              <w:trPr>
                <w:trHeight w:val="1152"/>
              </w:trPr>
              <w:tc>
                <w:tcPr>
                  <w:tcW w:w="903"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Suprafață TERITORIU GAL (km</w:t>
                  </w:r>
                  <w:r w:rsidRPr="00FA66A6">
                    <w:rPr>
                      <w:rFonts w:ascii="Calibri" w:eastAsia="Times New Roman" w:hAnsi="Calibri" w:cs="Calibri"/>
                      <w:b/>
                      <w:bCs/>
                      <w:color w:val="3F3F76"/>
                      <w:lang w:val="en-US"/>
                    </w:rPr>
                    <w:t>²</w:t>
                  </w:r>
                  <w:r w:rsidRPr="00FA66A6">
                    <w:rPr>
                      <w:rFonts w:ascii="Trebuchet MS" w:eastAsia="Times New Roman" w:hAnsi="Trebuchet MS" w:cs="Calibri"/>
                      <w:b/>
                      <w:bCs/>
                      <w:color w:val="3F3F76"/>
                      <w:lang w:val="en-US"/>
                    </w:rPr>
                    <w:t>)</w:t>
                  </w:r>
                </w:p>
              </w:tc>
              <w:tc>
                <w:tcPr>
                  <w:tcW w:w="964" w:type="dxa"/>
                  <w:tcBorders>
                    <w:top w:val="single" w:sz="4" w:space="0" w:color="7F7F7F"/>
                    <w:left w:val="nil"/>
                    <w:bottom w:val="single" w:sz="4" w:space="0" w:color="7F7F7F"/>
                    <w:right w:val="single" w:sz="4" w:space="0" w:color="7F7F7F"/>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Populație TERITORIU GAL (nr. locuitori)</w:t>
                  </w:r>
                </w:p>
              </w:tc>
              <w:tc>
                <w:tcPr>
                  <w:tcW w:w="1364" w:type="dxa"/>
                  <w:tcBorders>
                    <w:top w:val="single" w:sz="4" w:space="0" w:color="7F7F7F"/>
                    <w:left w:val="nil"/>
                    <w:bottom w:val="single" w:sz="4" w:space="0" w:color="7F7F7F"/>
                    <w:right w:val="single" w:sz="4" w:space="0" w:color="7F7F7F"/>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VALOARE TOTALĂ SDL (19.2 + 19.4) (EURO)</w:t>
                  </w:r>
                </w:p>
              </w:tc>
              <w:tc>
                <w:tcPr>
                  <w:tcW w:w="115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p>
              </w:tc>
              <w:tc>
                <w:tcPr>
                  <w:tcW w:w="231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38"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0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r>
            <w:tr w:rsidR="00FA66A6" w:rsidRPr="00FA66A6" w:rsidTr="00FA66A6">
              <w:trPr>
                <w:trHeight w:val="288"/>
              </w:trPr>
              <w:tc>
                <w:tcPr>
                  <w:tcW w:w="903" w:type="dxa"/>
                  <w:tcBorders>
                    <w:top w:val="nil"/>
                    <w:left w:val="single" w:sz="4" w:space="0" w:color="auto"/>
                    <w:bottom w:val="single" w:sz="4" w:space="0" w:color="auto"/>
                    <w:right w:val="single" w:sz="4" w:space="0" w:color="auto"/>
                  </w:tcBorders>
                  <w:shd w:val="clear" w:color="auto" w:fill="auto"/>
                  <w:vAlign w:val="bottom"/>
                  <w:hideMark/>
                </w:tcPr>
                <w:p w:rsidR="00FA66A6" w:rsidRPr="00FA66A6" w:rsidRDefault="00FA66A6" w:rsidP="00FA66A6">
                  <w:pPr>
                    <w:spacing w:after="0" w:line="240" w:lineRule="auto"/>
                    <w:jc w:val="right"/>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779,48</w:t>
                  </w:r>
                </w:p>
              </w:tc>
              <w:tc>
                <w:tcPr>
                  <w:tcW w:w="964" w:type="dxa"/>
                  <w:tcBorders>
                    <w:top w:val="nil"/>
                    <w:left w:val="nil"/>
                    <w:bottom w:val="single" w:sz="4" w:space="0" w:color="7F7F7F"/>
                    <w:right w:val="single" w:sz="4" w:space="0" w:color="7F7F7F"/>
                  </w:tcBorders>
                  <w:shd w:val="clear" w:color="auto" w:fill="auto"/>
                  <w:vAlign w:val="bottom"/>
                  <w:hideMark/>
                </w:tcPr>
                <w:p w:rsidR="00FA66A6" w:rsidRPr="00FA66A6" w:rsidRDefault="00FA66A6" w:rsidP="00FA66A6">
                  <w:pPr>
                    <w:spacing w:after="0" w:line="240" w:lineRule="auto"/>
                    <w:jc w:val="right"/>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29.630,00</w:t>
                  </w:r>
                </w:p>
              </w:tc>
              <w:tc>
                <w:tcPr>
                  <w:tcW w:w="1364" w:type="dxa"/>
                  <w:tcBorders>
                    <w:top w:val="nil"/>
                    <w:left w:val="nil"/>
                    <w:bottom w:val="single" w:sz="4" w:space="0" w:color="7F7F7F"/>
                    <w:right w:val="single" w:sz="4" w:space="0" w:color="7F7F7F"/>
                  </w:tcBorders>
                  <w:shd w:val="clear" w:color="auto" w:fill="auto"/>
                  <w:vAlign w:val="bottom"/>
                  <w:hideMark/>
                </w:tcPr>
                <w:p w:rsidR="00FA66A6" w:rsidRPr="00FA66A6" w:rsidRDefault="00FA66A6" w:rsidP="00FA66A6">
                  <w:pPr>
                    <w:spacing w:after="0" w:line="240" w:lineRule="auto"/>
                    <w:jc w:val="right"/>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2.508.727,17</w:t>
                  </w:r>
                </w:p>
              </w:tc>
              <w:tc>
                <w:tcPr>
                  <w:tcW w:w="115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jc w:val="right"/>
                    <w:rPr>
                      <w:rFonts w:ascii="Trebuchet MS" w:eastAsia="Times New Roman" w:hAnsi="Trebuchet MS" w:cs="Calibri"/>
                      <w:b/>
                      <w:bCs/>
                      <w:color w:val="3F3F76"/>
                      <w:lang w:val="en-US"/>
                    </w:rPr>
                  </w:pPr>
                </w:p>
              </w:tc>
              <w:tc>
                <w:tcPr>
                  <w:tcW w:w="231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38"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0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r>
            <w:tr w:rsidR="00FA66A6" w:rsidRPr="00FA66A6" w:rsidTr="00FA66A6">
              <w:trPr>
                <w:trHeight w:val="288"/>
              </w:trPr>
              <w:tc>
                <w:tcPr>
                  <w:tcW w:w="903"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964"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364"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15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231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38"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0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r>
            <w:tr w:rsidR="00FA66A6" w:rsidRPr="00FA66A6" w:rsidTr="00FA66A6">
              <w:trPr>
                <w:trHeight w:val="300"/>
              </w:trPr>
              <w:tc>
                <w:tcPr>
                  <w:tcW w:w="903"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964"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364"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15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231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38"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c>
                <w:tcPr>
                  <w:tcW w:w="1200" w:type="dxa"/>
                  <w:tcBorders>
                    <w:top w:val="nil"/>
                    <w:left w:val="nil"/>
                    <w:bottom w:val="nil"/>
                    <w:right w:val="nil"/>
                  </w:tcBorders>
                  <w:shd w:val="clear" w:color="auto" w:fill="auto"/>
                  <w:noWrap/>
                  <w:vAlign w:val="bottom"/>
                  <w:hideMark/>
                </w:tcPr>
                <w:p w:rsidR="00FA66A6" w:rsidRPr="00FA66A6" w:rsidRDefault="00FA66A6" w:rsidP="00FA66A6">
                  <w:pPr>
                    <w:spacing w:after="0" w:line="240" w:lineRule="auto"/>
                    <w:rPr>
                      <w:rFonts w:ascii="Times New Roman" w:eastAsia="Times New Roman" w:hAnsi="Times New Roman" w:cs="Times New Roman"/>
                      <w:sz w:val="20"/>
                      <w:szCs w:val="20"/>
                      <w:lang w:val="en-US"/>
                    </w:rPr>
                  </w:pPr>
                </w:p>
              </w:tc>
            </w:tr>
            <w:tr w:rsidR="00FA66A6" w:rsidRPr="00FA66A6" w:rsidTr="00FA66A6">
              <w:trPr>
                <w:trHeight w:val="1425"/>
              </w:trPr>
              <w:tc>
                <w:tcPr>
                  <w:tcW w:w="903" w:type="dxa"/>
                  <w:vMerge w:val="restart"/>
                  <w:tcBorders>
                    <w:top w:val="single" w:sz="8" w:space="0" w:color="auto"/>
                    <w:left w:val="single" w:sz="8" w:space="0" w:color="auto"/>
                    <w:bottom w:val="single" w:sz="8" w:space="0" w:color="000000"/>
                    <w:right w:val="single" w:sz="4" w:space="0" w:color="auto"/>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Submăsura</w:t>
                  </w:r>
                </w:p>
              </w:tc>
              <w:tc>
                <w:tcPr>
                  <w:tcW w:w="964" w:type="dxa"/>
                  <w:vMerge w:val="restart"/>
                  <w:tcBorders>
                    <w:top w:val="single" w:sz="8" w:space="0" w:color="auto"/>
                    <w:left w:val="single" w:sz="4" w:space="0" w:color="auto"/>
                    <w:bottom w:val="single" w:sz="8" w:space="0" w:color="000000"/>
                    <w:right w:val="single" w:sz="4" w:space="0" w:color="auto"/>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PRIORITATE</w:t>
                  </w:r>
                </w:p>
              </w:tc>
              <w:tc>
                <w:tcPr>
                  <w:tcW w:w="1364" w:type="dxa"/>
                  <w:vMerge w:val="restart"/>
                  <w:tcBorders>
                    <w:top w:val="single" w:sz="8" w:space="0" w:color="auto"/>
                    <w:left w:val="single" w:sz="4" w:space="0" w:color="auto"/>
                    <w:bottom w:val="single" w:sz="8" w:space="0" w:color="000000"/>
                    <w:right w:val="single" w:sz="4" w:space="0" w:color="auto"/>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MĂSURA</w:t>
                  </w:r>
                </w:p>
              </w:tc>
              <w:tc>
                <w:tcPr>
                  <w:tcW w:w="1150" w:type="dxa"/>
                  <w:vMerge w:val="restart"/>
                  <w:tcBorders>
                    <w:top w:val="single" w:sz="8" w:space="0" w:color="auto"/>
                    <w:left w:val="single" w:sz="4" w:space="0" w:color="auto"/>
                    <w:bottom w:val="single" w:sz="8" w:space="0" w:color="000000"/>
                    <w:right w:val="nil"/>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INTENSITATEA SPRIJINULUI</w:t>
                  </w:r>
                </w:p>
              </w:tc>
              <w:tc>
                <w:tcPr>
                  <w:tcW w:w="2310" w:type="dxa"/>
                  <w:tcBorders>
                    <w:top w:val="single" w:sz="8" w:space="0" w:color="auto"/>
                    <w:left w:val="single" w:sz="4" w:space="0" w:color="7F7F7F"/>
                    <w:bottom w:val="single" w:sz="4" w:space="0" w:color="auto"/>
                    <w:right w:val="nil"/>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CONTRIBUȚIA PUBLICĂ NERAMBURSABILĂ/ MĂSURĂ (FEADR + BUGET NAȚIONAL)</w:t>
                  </w:r>
                  <w:r w:rsidRPr="00FA66A6">
                    <w:rPr>
                      <w:rFonts w:ascii="Trebuchet MS" w:eastAsia="Times New Roman" w:hAnsi="Trebuchet MS" w:cs="Calibri"/>
                      <w:b/>
                      <w:bCs/>
                      <w:color w:val="3F3F76"/>
                      <w:lang w:val="en-US"/>
                    </w:rPr>
                    <w:br/>
                    <w:t>EURO</w:t>
                  </w:r>
                </w:p>
              </w:tc>
              <w:tc>
                <w:tcPr>
                  <w:tcW w:w="1238" w:type="dxa"/>
                  <w:vMerge w:val="restart"/>
                  <w:tcBorders>
                    <w:top w:val="single" w:sz="8" w:space="0" w:color="auto"/>
                    <w:left w:val="single" w:sz="4" w:space="0" w:color="auto"/>
                    <w:bottom w:val="single" w:sz="8" w:space="0" w:color="000000"/>
                    <w:right w:val="single" w:sz="4" w:space="0" w:color="auto"/>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CONTRIBUȚIA PUBLICĂ NERAMBURSABILĂ/PRIORITATE (FEADR + BUGET NAȚIONAL) EURO</w:t>
                  </w:r>
                </w:p>
              </w:tc>
              <w:tc>
                <w:tcPr>
                  <w:tcW w:w="1200" w:type="dxa"/>
                  <w:vMerge w:val="restart"/>
                  <w:tcBorders>
                    <w:top w:val="single" w:sz="8" w:space="0" w:color="auto"/>
                    <w:left w:val="nil"/>
                    <w:bottom w:val="single" w:sz="8" w:space="0" w:color="000000"/>
                    <w:right w:val="single" w:sz="8" w:space="0" w:color="auto"/>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VALOARE PROCENTUALĂ</w:t>
                  </w:r>
                  <w:r w:rsidRPr="00FA66A6">
                    <w:rPr>
                      <w:rFonts w:ascii="Trebuchet MS" w:eastAsia="Times New Roman" w:hAnsi="Trebuchet MS" w:cs="Calibri"/>
                      <w:b/>
                      <w:bCs/>
                      <w:color w:val="3F3F76"/>
                      <w:vertAlign w:val="superscript"/>
                      <w:lang w:val="en-US"/>
                    </w:rPr>
                    <w:t>2</w:t>
                  </w:r>
                  <w:r w:rsidRPr="00FA66A6">
                    <w:rPr>
                      <w:rFonts w:ascii="Trebuchet MS" w:eastAsia="Times New Roman" w:hAnsi="Trebuchet MS" w:cs="Calibri"/>
                      <w:b/>
                      <w:bCs/>
                      <w:color w:val="3F3F76"/>
                      <w:lang w:val="en-US"/>
                    </w:rPr>
                    <w:t xml:space="preserve"> (%)</w:t>
                  </w:r>
                </w:p>
              </w:tc>
            </w:tr>
            <w:tr w:rsidR="00FA66A6" w:rsidRPr="00FA66A6" w:rsidTr="00FA66A6">
              <w:trPr>
                <w:trHeight w:val="924"/>
              </w:trPr>
              <w:tc>
                <w:tcPr>
                  <w:tcW w:w="903" w:type="dxa"/>
                  <w:vMerge/>
                  <w:tcBorders>
                    <w:top w:val="single" w:sz="8" w:space="0" w:color="auto"/>
                    <w:left w:val="single" w:sz="8" w:space="0" w:color="auto"/>
                    <w:bottom w:val="single" w:sz="8" w:space="0" w:color="000000"/>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tcBorders>
                    <w:top w:val="single" w:sz="8" w:space="0" w:color="auto"/>
                    <w:left w:val="single" w:sz="4" w:space="0" w:color="auto"/>
                    <w:bottom w:val="single" w:sz="8" w:space="0" w:color="000000"/>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364" w:type="dxa"/>
                  <w:vMerge/>
                  <w:tcBorders>
                    <w:top w:val="single" w:sz="8" w:space="0" w:color="auto"/>
                    <w:left w:val="single" w:sz="4" w:space="0" w:color="auto"/>
                    <w:bottom w:val="single" w:sz="8" w:space="0" w:color="000000"/>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150" w:type="dxa"/>
                  <w:vMerge/>
                  <w:tcBorders>
                    <w:top w:val="single" w:sz="8" w:space="0" w:color="auto"/>
                    <w:left w:val="single" w:sz="4" w:space="0" w:color="auto"/>
                    <w:bottom w:val="single" w:sz="8" w:space="0" w:color="000000"/>
                    <w:right w:val="nil"/>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2310" w:type="dxa"/>
                  <w:tcBorders>
                    <w:top w:val="nil"/>
                    <w:left w:val="single" w:sz="4" w:space="0" w:color="auto"/>
                    <w:bottom w:val="single" w:sz="8" w:space="0" w:color="auto"/>
                    <w:right w:val="nil"/>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FF0000"/>
                      <w:lang w:val="en-US"/>
                    </w:rPr>
                  </w:pPr>
                  <w:r w:rsidRPr="00FA66A6">
                    <w:rPr>
                      <w:rFonts w:ascii="Trebuchet MS" w:eastAsia="Times New Roman" w:hAnsi="Trebuchet MS" w:cs="Calibri"/>
                      <w:b/>
                      <w:bCs/>
                      <w:color w:val="FF0000"/>
                      <w:lang w:val="en-US"/>
                    </w:rPr>
                    <w:br/>
                    <w:t>ALOCARE PUBLICĂ FEADR</w:t>
                  </w:r>
                  <w:r w:rsidRPr="00FA66A6">
                    <w:rPr>
                      <w:rFonts w:ascii="Trebuchet MS" w:eastAsia="Times New Roman" w:hAnsi="Trebuchet MS" w:cs="Calibri"/>
                      <w:b/>
                      <w:bCs/>
                      <w:color w:val="FF0000"/>
                      <w:vertAlign w:val="superscript"/>
                      <w:lang w:val="en-US"/>
                    </w:rPr>
                    <w:t>1</w:t>
                  </w:r>
                </w:p>
              </w:tc>
              <w:tc>
                <w:tcPr>
                  <w:tcW w:w="1238" w:type="dxa"/>
                  <w:vMerge/>
                  <w:tcBorders>
                    <w:top w:val="single" w:sz="8" w:space="0" w:color="auto"/>
                    <w:left w:val="single" w:sz="4" w:space="0" w:color="auto"/>
                    <w:bottom w:val="single" w:sz="8" w:space="0" w:color="000000"/>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200" w:type="dxa"/>
                  <w:vMerge/>
                  <w:tcBorders>
                    <w:top w:val="single" w:sz="8" w:space="0" w:color="auto"/>
                    <w:left w:val="nil"/>
                    <w:bottom w:val="single" w:sz="8" w:space="0" w:color="000000"/>
                    <w:right w:val="single" w:sz="8"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r>
            <w:tr w:rsidR="00FA66A6" w:rsidRPr="00FA66A6" w:rsidTr="00FA66A6">
              <w:trPr>
                <w:trHeight w:val="288"/>
              </w:trPr>
              <w:tc>
                <w:tcPr>
                  <w:tcW w:w="903" w:type="dxa"/>
                  <w:vMerge w:val="restart"/>
                  <w:tcBorders>
                    <w:top w:val="nil"/>
                    <w:left w:val="single" w:sz="8" w:space="0" w:color="auto"/>
                    <w:bottom w:val="single" w:sz="4" w:space="0" w:color="auto"/>
                    <w:right w:val="single" w:sz="4" w:space="0" w:color="auto"/>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19.2</w:t>
                  </w:r>
                </w:p>
              </w:tc>
              <w:tc>
                <w:tcPr>
                  <w:tcW w:w="964" w:type="dxa"/>
                  <w:vMerge w:val="restart"/>
                  <w:tcBorders>
                    <w:top w:val="nil"/>
                    <w:left w:val="single" w:sz="4" w:space="0" w:color="auto"/>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1</w:t>
                  </w:r>
                </w:p>
              </w:tc>
              <w:tc>
                <w:tcPr>
                  <w:tcW w:w="1364"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15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231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238" w:type="dxa"/>
                  <w:vMerge w:val="restart"/>
                  <w:tcBorders>
                    <w:top w:val="nil"/>
                    <w:left w:val="single" w:sz="4" w:space="0" w:color="auto"/>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0,00</w:t>
                  </w:r>
                </w:p>
              </w:tc>
              <w:tc>
                <w:tcPr>
                  <w:tcW w:w="1200" w:type="dxa"/>
                  <w:vMerge w:val="restart"/>
                  <w:tcBorders>
                    <w:top w:val="nil"/>
                    <w:left w:val="single" w:sz="4" w:space="0" w:color="auto"/>
                    <w:bottom w:val="single" w:sz="4" w:space="0" w:color="auto"/>
                    <w:right w:val="single" w:sz="8"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0,00%</w:t>
                  </w:r>
                </w:p>
              </w:tc>
            </w:tr>
            <w:tr w:rsidR="00FA66A6" w:rsidRPr="00FA66A6" w:rsidTr="00FA66A6">
              <w:trPr>
                <w:trHeight w:val="300"/>
              </w:trPr>
              <w:tc>
                <w:tcPr>
                  <w:tcW w:w="903" w:type="dxa"/>
                  <w:vMerge/>
                  <w:tcBorders>
                    <w:top w:val="nil"/>
                    <w:left w:val="single" w:sz="8"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tcBorders>
                    <w:top w:val="nil"/>
                    <w:left w:val="single" w:sz="4"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364"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15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231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238" w:type="dxa"/>
                  <w:vMerge/>
                  <w:tcBorders>
                    <w:top w:val="nil"/>
                    <w:left w:val="single" w:sz="4"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200" w:type="dxa"/>
                  <w:vMerge/>
                  <w:tcBorders>
                    <w:top w:val="nil"/>
                    <w:left w:val="single" w:sz="4" w:space="0" w:color="auto"/>
                    <w:bottom w:val="single" w:sz="4" w:space="0" w:color="auto"/>
                    <w:right w:val="single" w:sz="8"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r>
            <w:tr w:rsidR="00FA66A6" w:rsidRPr="00FA66A6" w:rsidTr="00FA66A6">
              <w:trPr>
                <w:trHeight w:val="864"/>
              </w:trPr>
              <w:tc>
                <w:tcPr>
                  <w:tcW w:w="903" w:type="dxa"/>
                  <w:vMerge/>
                  <w:tcBorders>
                    <w:top w:val="nil"/>
                    <w:left w:val="single" w:sz="8"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val="restart"/>
                  <w:tcBorders>
                    <w:top w:val="nil"/>
                    <w:left w:val="single" w:sz="4" w:space="0" w:color="auto"/>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2</w:t>
                  </w:r>
                </w:p>
              </w:tc>
              <w:tc>
                <w:tcPr>
                  <w:tcW w:w="1364"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M1/2A</w:t>
                  </w:r>
                </w:p>
              </w:tc>
              <w:tc>
                <w:tcPr>
                  <w:tcW w:w="115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90% (ferme mici/ferme medii) 70% (ferme mari)</w:t>
                  </w:r>
                </w:p>
              </w:tc>
              <w:tc>
                <w:tcPr>
                  <w:tcW w:w="2310" w:type="dxa"/>
                  <w:tcBorders>
                    <w:top w:val="nil"/>
                    <w:left w:val="nil"/>
                    <w:bottom w:val="single" w:sz="4" w:space="0" w:color="auto"/>
                    <w:right w:val="single" w:sz="4" w:space="0" w:color="auto"/>
                  </w:tcBorders>
                  <w:shd w:val="clear" w:color="auto" w:fill="FFFF00"/>
                  <w:vAlign w:val="bottom"/>
                  <w:hideMark/>
                </w:tcPr>
                <w:p w:rsidR="00FA66A6" w:rsidRDefault="00FA66A6" w:rsidP="00FA66A6">
                  <w:pPr>
                    <w:spacing w:after="0" w:line="240" w:lineRule="auto"/>
                    <w:jc w:val="right"/>
                    <w:rPr>
                      <w:ins w:id="54" w:author="Gal1" w:date="2024-12-10T12:59:00Z" w16du:dateUtc="2024-12-10T10:59:00Z"/>
                      <w:rFonts w:ascii="Trebuchet MS" w:eastAsia="Times New Roman" w:hAnsi="Trebuchet MS" w:cs="Calibri"/>
                      <w:b/>
                      <w:bCs/>
                      <w:color w:val="3F3F76"/>
                      <w:lang w:val="en-US"/>
                    </w:rPr>
                  </w:pPr>
                  <w:del w:id="55" w:author="Gal1" w:date="2024-12-10T12:59:00Z" w16du:dateUtc="2024-12-10T10:59:00Z">
                    <w:r w:rsidRPr="00FA66A6" w:rsidDel="00FA66A6">
                      <w:rPr>
                        <w:rFonts w:ascii="Trebuchet MS" w:eastAsia="Times New Roman" w:hAnsi="Trebuchet MS" w:cs="Calibri"/>
                        <w:b/>
                        <w:bCs/>
                        <w:color w:val="3F3F76"/>
                        <w:lang w:val="en-US"/>
                      </w:rPr>
                      <w:delText>698.186,44</w:delText>
                    </w:r>
                  </w:del>
                </w:p>
                <w:p w:rsidR="00FA66A6" w:rsidRPr="00FA66A6" w:rsidRDefault="00FA66A6" w:rsidP="00FA66A6">
                  <w:pPr>
                    <w:spacing w:after="0" w:line="240" w:lineRule="auto"/>
                    <w:jc w:val="right"/>
                    <w:rPr>
                      <w:rFonts w:ascii="Trebuchet MS" w:eastAsia="Times New Roman" w:hAnsi="Trebuchet MS" w:cs="Calibri"/>
                      <w:b/>
                      <w:bCs/>
                      <w:color w:val="3F3F76"/>
                      <w:lang w:val="en-US"/>
                    </w:rPr>
                  </w:pPr>
                  <w:ins w:id="56" w:author="Gal1" w:date="2024-12-10T12:59:00Z" w16du:dateUtc="2024-12-10T10:59:00Z">
                    <w:r>
                      <w:rPr>
                        <w:rFonts w:ascii="Trebuchet MS" w:eastAsia="Times New Roman" w:hAnsi="Trebuchet MS" w:cs="Calibri"/>
                        <w:b/>
                        <w:bCs/>
                        <w:color w:val="3F3F76"/>
                        <w:lang w:val="en-US"/>
                      </w:rPr>
                      <w:t>687.174,65</w:t>
                    </w:r>
                  </w:ins>
                </w:p>
              </w:tc>
              <w:tc>
                <w:tcPr>
                  <w:tcW w:w="1238" w:type="dxa"/>
                  <w:vMerge w:val="restart"/>
                  <w:tcBorders>
                    <w:top w:val="nil"/>
                    <w:left w:val="single" w:sz="4" w:space="0" w:color="auto"/>
                    <w:bottom w:val="single" w:sz="4" w:space="0" w:color="auto"/>
                    <w:right w:val="single" w:sz="4" w:space="0" w:color="auto"/>
                  </w:tcBorders>
                  <w:shd w:val="clear" w:color="auto" w:fill="FFFF00"/>
                  <w:vAlign w:val="bottom"/>
                  <w:hideMark/>
                </w:tcPr>
                <w:p w:rsidR="00FA66A6" w:rsidRDefault="00FA66A6" w:rsidP="00FA66A6">
                  <w:pPr>
                    <w:spacing w:after="0" w:line="240" w:lineRule="auto"/>
                    <w:jc w:val="center"/>
                    <w:rPr>
                      <w:ins w:id="57" w:author="Gal1" w:date="2024-12-10T13:00:00Z" w16du:dateUtc="2024-12-10T11:00:00Z"/>
                      <w:rFonts w:ascii="Trebuchet MS" w:eastAsia="Times New Roman" w:hAnsi="Trebuchet MS" w:cs="Calibri"/>
                      <w:b/>
                      <w:bCs/>
                      <w:color w:val="3F3F76"/>
                      <w:lang w:val="en-US"/>
                    </w:rPr>
                  </w:pPr>
                  <w:del w:id="58" w:author="Gal1" w:date="2024-12-10T13:00:00Z" w16du:dateUtc="2024-12-10T11:00:00Z">
                    <w:r w:rsidRPr="00FA66A6" w:rsidDel="00FA66A6">
                      <w:rPr>
                        <w:rFonts w:ascii="Trebuchet MS" w:eastAsia="Times New Roman" w:hAnsi="Trebuchet MS" w:cs="Calibri"/>
                        <w:b/>
                        <w:bCs/>
                        <w:color w:val="3F3F76"/>
                        <w:lang w:val="en-US"/>
                      </w:rPr>
                      <w:delText>778186,44</w:delText>
                    </w:r>
                  </w:del>
                </w:p>
                <w:p w:rsidR="00FA66A6" w:rsidRPr="00FA66A6" w:rsidRDefault="00FA66A6" w:rsidP="00FA66A6">
                  <w:pPr>
                    <w:spacing w:after="0" w:line="240" w:lineRule="auto"/>
                    <w:jc w:val="center"/>
                    <w:rPr>
                      <w:rFonts w:ascii="Trebuchet MS" w:eastAsia="Times New Roman" w:hAnsi="Trebuchet MS" w:cs="Calibri"/>
                      <w:b/>
                      <w:bCs/>
                      <w:color w:val="3F3F76"/>
                      <w:lang w:val="en-US"/>
                    </w:rPr>
                  </w:pPr>
                  <w:ins w:id="59" w:author="Gal1" w:date="2024-12-10T13:00:00Z" w16du:dateUtc="2024-12-10T11:00:00Z">
                    <w:r>
                      <w:rPr>
                        <w:rFonts w:ascii="Trebuchet MS" w:eastAsia="Times New Roman" w:hAnsi="Trebuchet MS" w:cs="Calibri"/>
                        <w:b/>
                        <w:bCs/>
                        <w:color w:val="3F3F76"/>
                        <w:lang w:val="en-US"/>
                      </w:rPr>
                      <w:t>767.174,65</w:t>
                    </w:r>
                  </w:ins>
                </w:p>
              </w:tc>
              <w:tc>
                <w:tcPr>
                  <w:tcW w:w="1200" w:type="dxa"/>
                  <w:vMerge w:val="restart"/>
                  <w:tcBorders>
                    <w:top w:val="single" w:sz="8" w:space="0" w:color="auto"/>
                    <w:left w:val="single" w:sz="4" w:space="0" w:color="auto"/>
                    <w:bottom w:val="single" w:sz="4" w:space="0" w:color="auto"/>
                    <w:right w:val="single" w:sz="8" w:space="0" w:color="auto"/>
                  </w:tcBorders>
                  <w:shd w:val="clear" w:color="auto" w:fill="FFFF00"/>
                  <w:vAlign w:val="bottom"/>
                  <w:hideMark/>
                </w:tcPr>
                <w:p w:rsidR="00FA66A6" w:rsidRDefault="00FA66A6" w:rsidP="00FA66A6">
                  <w:pPr>
                    <w:spacing w:after="0" w:line="240" w:lineRule="auto"/>
                    <w:jc w:val="center"/>
                    <w:rPr>
                      <w:ins w:id="60" w:author="Gal1" w:date="2024-12-10T13:00:00Z" w16du:dateUtc="2024-12-10T11:00:00Z"/>
                      <w:rFonts w:ascii="Trebuchet MS" w:eastAsia="Times New Roman" w:hAnsi="Trebuchet MS" w:cs="Calibri"/>
                      <w:b/>
                      <w:bCs/>
                      <w:color w:val="3F3F76"/>
                      <w:lang w:val="en-US"/>
                    </w:rPr>
                  </w:pPr>
                  <w:del w:id="61" w:author="Gal1" w:date="2024-12-10T13:00:00Z" w16du:dateUtc="2024-12-10T11:00:00Z">
                    <w:r w:rsidRPr="00FA66A6" w:rsidDel="00FA66A6">
                      <w:rPr>
                        <w:rFonts w:ascii="Trebuchet MS" w:eastAsia="Times New Roman" w:hAnsi="Trebuchet MS" w:cs="Calibri"/>
                        <w:b/>
                        <w:bCs/>
                        <w:color w:val="3F3F76"/>
                        <w:lang w:val="en-US"/>
                      </w:rPr>
                      <w:delText>31,02%</w:delText>
                    </w:r>
                  </w:del>
                </w:p>
                <w:p w:rsidR="00FA66A6" w:rsidRPr="00FA66A6" w:rsidRDefault="00FA66A6" w:rsidP="00FA66A6">
                  <w:pPr>
                    <w:spacing w:after="0" w:line="240" w:lineRule="auto"/>
                    <w:jc w:val="center"/>
                    <w:rPr>
                      <w:rFonts w:ascii="Trebuchet MS" w:eastAsia="Times New Roman" w:hAnsi="Trebuchet MS" w:cs="Calibri"/>
                      <w:b/>
                      <w:bCs/>
                      <w:color w:val="3F3F76"/>
                      <w:lang w:val="en-US"/>
                    </w:rPr>
                  </w:pPr>
                  <w:ins w:id="62" w:author="Gal1" w:date="2024-12-10T13:00:00Z" w16du:dateUtc="2024-12-10T11:00:00Z">
                    <w:r>
                      <w:rPr>
                        <w:rFonts w:ascii="Trebuchet MS" w:eastAsia="Times New Roman" w:hAnsi="Trebuchet MS" w:cs="Calibri"/>
                        <w:b/>
                        <w:bCs/>
                        <w:color w:val="3F3F76"/>
                        <w:lang w:val="en-US"/>
                      </w:rPr>
                      <w:t>30</w:t>
                    </w:r>
                  </w:ins>
                  <w:ins w:id="63" w:author="Gal1" w:date="2024-12-12T12:59:00Z" w16du:dateUtc="2024-12-12T10:59:00Z">
                    <w:r w:rsidR="003161E4">
                      <w:rPr>
                        <w:rFonts w:ascii="Trebuchet MS" w:eastAsia="Times New Roman" w:hAnsi="Trebuchet MS" w:cs="Calibri"/>
                        <w:b/>
                        <w:bCs/>
                        <w:color w:val="3F3F76"/>
                        <w:lang w:val="en-US"/>
                      </w:rPr>
                      <w:t>,</w:t>
                    </w:r>
                  </w:ins>
                  <w:ins w:id="64" w:author="Gal1" w:date="2024-12-10T13:00:00Z" w16du:dateUtc="2024-12-10T11:00:00Z">
                    <w:r>
                      <w:rPr>
                        <w:rFonts w:ascii="Trebuchet MS" w:eastAsia="Times New Roman" w:hAnsi="Trebuchet MS" w:cs="Calibri"/>
                        <w:b/>
                        <w:bCs/>
                        <w:color w:val="3F3F76"/>
                        <w:lang w:val="en-US"/>
                      </w:rPr>
                      <w:t>58%</w:t>
                    </w:r>
                  </w:ins>
                </w:p>
              </w:tc>
            </w:tr>
            <w:tr w:rsidR="00FA66A6" w:rsidRPr="00FA66A6" w:rsidTr="00FA66A6">
              <w:tblPrEx>
                <w:tblW w:w="9129" w:type="dxa"/>
                <w:tblPrExChange w:id="65" w:author="Gal1" w:date="2024-12-10T13:00:00Z" w16du:dateUtc="2024-12-10T11:00:00Z">
                  <w:tblPrEx>
                    <w:tblW w:w="9129" w:type="dxa"/>
                  </w:tblPrEx>
                </w:tblPrExChange>
              </w:tblPrEx>
              <w:trPr>
                <w:trHeight w:val="300"/>
                <w:trPrChange w:id="66" w:author="Gal1" w:date="2024-12-10T13:00:00Z" w16du:dateUtc="2024-12-10T11:00:00Z">
                  <w:trPr>
                    <w:gridAfter w:val="0"/>
                    <w:trHeight w:val="300"/>
                  </w:trPr>
                </w:trPrChange>
              </w:trPr>
              <w:tc>
                <w:tcPr>
                  <w:tcW w:w="903" w:type="dxa"/>
                  <w:vMerge/>
                  <w:tcBorders>
                    <w:top w:val="nil"/>
                    <w:left w:val="single" w:sz="8" w:space="0" w:color="auto"/>
                    <w:bottom w:val="single" w:sz="4" w:space="0" w:color="auto"/>
                    <w:right w:val="single" w:sz="4" w:space="0" w:color="auto"/>
                  </w:tcBorders>
                  <w:vAlign w:val="center"/>
                  <w:hideMark/>
                  <w:tcPrChange w:id="67" w:author="Gal1" w:date="2024-12-10T13:00:00Z" w16du:dateUtc="2024-12-10T11:00:00Z">
                    <w:tcPr>
                      <w:tcW w:w="1283" w:type="dxa"/>
                      <w:gridSpan w:val="3"/>
                      <w:vMerge/>
                      <w:tcBorders>
                        <w:top w:val="nil"/>
                        <w:left w:val="single" w:sz="8"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tcBorders>
                    <w:top w:val="nil"/>
                    <w:left w:val="single" w:sz="4" w:space="0" w:color="auto"/>
                    <w:bottom w:val="single" w:sz="4" w:space="0" w:color="auto"/>
                    <w:right w:val="single" w:sz="4" w:space="0" w:color="auto"/>
                  </w:tcBorders>
                  <w:vAlign w:val="center"/>
                  <w:hideMark/>
                  <w:tcPrChange w:id="68" w:author="Gal1" w:date="2024-12-10T13:00:00Z" w16du:dateUtc="2024-12-10T11:00:00Z">
                    <w:tcPr>
                      <w:tcW w:w="952" w:type="dxa"/>
                      <w:gridSpan w:val="2"/>
                      <w:vMerge/>
                      <w:tcBorders>
                        <w:top w:val="nil"/>
                        <w:left w:val="single" w:sz="4"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364" w:type="dxa"/>
                  <w:tcBorders>
                    <w:top w:val="nil"/>
                    <w:left w:val="nil"/>
                    <w:bottom w:val="single" w:sz="4" w:space="0" w:color="auto"/>
                    <w:right w:val="single" w:sz="4" w:space="0" w:color="auto"/>
                  </w:tcBorders>
                  <w:shd w:val="clear" w:color="000000" w:fill="FFFFFF"/>
                  <w:vAlign w:val="bottom"/>
                  <w:hideMark/>
                  <w:tcPrChange w:id="69" w:author="Gal1" w:date="2024-12-10T13:00:00Z" w16du:dateUtc="2024-12-10T11:00:00Z">
                    <w:tcPr>
                      <w:tcW w:w="1071" w:type="dxa"/>
                      <w:gridSpan w:val="2"/>
                      <w:tcBorders>
                        <w:top w:val="nil"/>
                        <w:left w:val="nil"/>
                        <w:bottom w:val="single" w:sz="4" w:space="0" w:color="auto"/>
                        <w:right w:val="single" w:sz="4" w:space="0" w:color="auto"/>
                      </w:tcBorders>
                      <w:shd w:val="clear" w:color="000000" w:fill="FFFFFF"/>
                      <w:vAlign w:val="bottom"/>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M2/2B</w:t>
                  </w:r>
                </w:p>
              </w:tc>
              <w:tc>
                <w:tcPr>
                  <w:tcW w:w="1150" w:type="dxa"/>
                  <w:tcBorders>
                    <w:top w:val="nil"/>
                    <w:left w:val="nil"/>
                    <w:bottom w:val="single" w:sz="4" w:space="0" w:color="auto"/>
                    <w:right w:val="single" w:sz="4" w:space="0" w:color="auto"/>
                  </w:tcBorders>
                  <w:shd w:val="clear" w:color="000000" w:fill="FFFFFF"/>
                  <w:vAlign w:val="bottom"/>
                  <w:hideMark/>
                  <w:tcPrChange w:id="70" w:author="Gal1" w:date="2024-12-10T13:00:00Z" w16du:dateUtc="2024-12-10T11:00:00Z">
                    <w:tcPr>
                      <w:tcW w:w="1136" w:type="dxa"/>
                      <w:gridSpan w:val="2"/>
                      <w:tcBorders>
                        <w:top w:val="nil"/>
                        <w:left w:val="nil"/>
                        <w:bottom w:val="single" w:sz="4" w:space="0" w:color="auto"/>
                        <w:right w:val="single" w:sz="4" w:space="0" w:color="auto"/>
                      </w:tcBorders>
                      <w:shd w:val="clear" w:color="000000" w:fill="FFFFFF"/>
                      <w:vAlign w:val="bottom"/>
                      <w:hideMark/>
                    </w:tcPr>
                  </w:tcPrChange>
                </w:tcPr>
                <w:p w:rsidR="00FA66A6" w:rsidRPr="00FA66A6" w:rsidRDefault="00FA66A6" w:rsidP="00FA66A6">
                  <w:pPr>
                    <w:spacing w:after="0" w:line="240" w:lineRule="auto"/>
                    <w:jc w:val="right"/>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100%</w:t>
                  </w:r>
                </w:p>
              </w:tc>
              <w:tc>
                <w:tcPr>
                  <w:tcW w:w="2310" w:type="dxa"/>
                  <w:tcBorders>
                    <w:top w:val="nil"/>
                    <w:left w:val="nil"/>
                    <w:bottom w:val="single" w:sz="4" w:space="0" w:color="auto"/>
                    <w:right w:val="single" w:sz="4" w:space="0" w:color="auto"/>
                  </w:tcBorders>
                  <w:shd w:val="clear" w:color="000000" w:fill="FFFFFF"/>
                  <w:vAlign w:val="bottom"/>
                  <w:hideMark/>
                  <w:tcPrChange w:id="71" w:author="Gal1" w:date="2024-12-10T13:00:00Z" w16du:dateUtc="2024-12-10T11:00:00Z">
                    <w:tcPr>
                      <w:tcW w:w="1682" w:type="dxa"/>
                      <w:tcBorders>
                        <w:top w:val="nil"/>
                        <w:left w:val="nil"/>
                        <w:bottom w:val="single" w:sz="4" w:space="0" w:color="auto"/>
                        <w:right w:val="single" w:sz="4" w:space="0" w:color="auto"/>
                      </w:tcBorders>
                      <w:shd w:val="clear" w:color="000000" w:fill="FFFFFF"/>
                      <w:vAlign w:val="bottom"/>
                      <w:hideMark/>
                    </w:tcPr>
                  </w:tcPrChange>
                </w:tcPr>
                <w:p w:rsidR="00FA66A6" w:rsidRPr="00FA66A6" w:rsidRDefault="00FA66A6" w:rsidP="00FA66A6">
                  <w:pPr>
                    <w:spacing w:after="0" w:line="240" w:lineRule="auto"/>
                    <w:jc w:val="right"/>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80.000,00</w:t>
                  </w:r>
                </w:p>
              </w:tc>
              <w:tc>
                <w:tcPr>
                  <w:tcW w:w="1238" w:type="dxa"/>
                  <w:vMerge/>
                  <w:tcBorders>
                    <w:top w:val="nil"/>
                    <w:left w:val="single" w:sz="4" w:space="0" w:color="auto"/>
                    <w:bottom w:val="single" w:sz="4" w:space="0" w:color="auto"/>
                    <w:right w:val="single" w:sz="4" w:space="0" w:color="auto"/>
                  </w:tcBorders>
                  <w:shd w:val="clear" w:color="auto" w:fill="FFFF00"/>
                  <w:vAlign w:val="center"/>
                  <w:hideMark/>
                  <w:tcPrChange w:id="72" w:author="Gal1" w:date="2024-12-10T13:00:00Z" w16du:dateUtc="2024-12-10T11:00:00Z">
                    <w:tcPr>
                      <w:tcW w:w="1820" w:type="dxa"/>
                      <w:gridSpan w:val="2"/>
                      <w:vMerge/>
                      <w:tcBorders>
                        <w:top w:val="nil"/>
                        <w:left w:val="single" w:sz="4"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200" w:type="dxa"/>
                  <w:vMerge/>
                  <w:tcBorders>
                    <w:top w:val="single" w:sz="8" w:space="0" w:color="auto"/>
                    <w:left w:val="single" w:sz="4" w:space="0" w:color="auto"/>
                    <w:bottom w:val="single" w:sz="4" w:space="0" w:color="auto"/>
                    <w:right w:val="single" w:sz="8" w:space="0" w:color="auto"/>
                  </w:tcBorders>
                  <w:shd w:val="clear" w:color="auto" w:fill="FFFF00"/>
                  <w:vAlign w:val="center"/>
                  <w:hideMark/>
                  <w:tcPrChange w:id="73" w:author="Gal1" w:date="2024-12-10T13:00:00Z" w16du:dateUtc="2024-12-10T11:00:00Z">
                    <w:tcPr>
                      <w:tcW w:w="1185" w:type="dxa"/>
                      <w:gridSpan w:val="2"/>
                      <w:vMerge/>
                      <w:tcBorders>
                        <w:top w:val="single" w:sz="8" w:space="0" w:color="auto"/>
                        <w:left w:val="single" w:sz="4" w:space="0" w:color="auto"/>
                        <w:bottom w:val="single" w:sz="4" w:space="0" w:color="auto"/>
                        <w:right w:val="single" w:sz="8"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r>
            <w:tr w:rsidR="00FA66A6" w:rsidRPr="00FA66A6" w:rsidTr="00FA66A6">
              <w:trPr>
                <w:trHeight w:val="288"/>
              </w:trPr>
              <w:tc>
                <w:tcPr>
                  <w:tcW w:w="903" w:type="dxa"/>
                  <w:vMerge/>
                  <w:tcBorders>
                    <w:top w:val="nil"/>
                    <w:left w:val="single" w:sz="8"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val="restart"/>
                  <w:tcBorders>
                    <w:top w:val="nil"/>
                    <w:left w:val="single" w:sz="4" w:space="0" w:color="auto"/>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3</w:t>
                  </w:r>
                </w:p>
              </w:tc>
              <w:tc>
                <w:tcPr>
                  <w:tcW w:w="1364"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15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231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238" w:type="dxa"/>
                  <w:vMerge w:val="restart"/>
                  <w:tcBorders>
                    <w:top w:val="nil"/>
                    <w:left w:val="single" w:sz="4" w:space="0" w:color="auto"/>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0,00</w:t>
                  </w:r>
                </w:p>
              </w:tc>
              <w:tc>
                <w:tcPr>
                  <w:tcW w:w="1200" w:type="dxa"/>
                  <w:vMerge w:val="restart"/>
                  <w:tcBorders>
                    <w:top w:val="single" w:sz="8" w:space="0" w:color="auto"/>
                    <w:left w:val="single" w:sz="4" w:space="0" w:color="auto"/>
                    <w:bottom w:val="single" w:sz="4" w:space="0" w:color="auto"/>
                    <w:right w:val="single" w:sz="8"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0,00%</w:t>
                  </w:r>
                </w:p>
              </w:tc>
            </w:tr>
            <w:tr w:rsidR="00FA66A6" w:rsidRPr="00FA66A6" w:rsidTr="00FA66A6">
              <w:trPr>
                <w:trHeight w:val="300"/>
              </w:trPr>
              <w:tc>
                <w:tcPr>
                  <w:tcW w:w="903" w:type="dxa"/>
                  <w:vMerge/>
                  <w:tcBorders>
                    <w:top w:val="nil"/>
                    <w:left w:val="single" w:sz="8"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tcBorders>
                    <w:top w:val="nil"/>
                    <w:left w:val="single" w:sz="4"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364"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15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231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238" w:type="dxa"/>
                  <w:vMerge/>
                  <w:tcBorders>
                    <w:top w:val="nil"/>
                    <w:left w:val="single" w:sz="4"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200" w:type="dxa"/>
                  <w:vMerge/>
                  <w:tcBorders>
                    <w:top w:val="single" w:sz="8" w:space="0" w:color="auto"/>
                    <w:left w:val="single" w:sz="4" w:space="0" w:color="auto"/>
                    <w:bottom w:val="single" w:sz="4" w:space="0" w:color="auto"/>
                    <w:right w:val="single" w:sz="8"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r>
            <w:tr w:rsidR="00FA66A6" w:rsidRPr="00FA66A6" w:rsidTr="00FA66A6">
              <w:trPr>
                <w:trHeight w:val="288"/>
              </w:trPr>
              <w:tc>
                <w:tcPr>
                  <w:tcW w:w="903" w:type="dxa"/>
                  <w:vMerge/>
                  <w:tcBorders>
                    <w:top w:val="nil"/>
                    <w:left w:val="single" w:sz="8"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val="restart"/>
                  <w:tcBorders>
                    <w:top w:val="nil"/>
                    <w:left w:val="single" w:sz="4" w:space="0" w:color="auto"/>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4</w:t>
                  </w:r>
                </w:p>
              </w:tc>
              <w:tc>
                <w:tcPr>
                  <w:tcW w:w="1364"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15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231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238" w:type="dxa"/>
                  <w:vMerge w:val="restart"/>
                  <w:tcBorders>
                    <w:top w:val="nil"/>
                    <w:left w:val="single" w:sz="4" w:space="0" w:color="auto"/>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0,00</w:t>
                  </w:r>
                </w:p>
              </w:tc>
              <w:tc>
                <w:tcPr>
                  <w:tcW w:w="1200" w:type="dxa"/>
                  <w:vMerge w:val="restart"/>
                  <w:tcBorders>
                    <w:top w:val="single" w:sz="8" w:space="0" w:color="auto"/>
                    <w:left w:val="single" w:sz="4" w:space="0" w:color="auto"/>
                    <w:bottom w:val="single" w:sz="4" w:space="0" w:color="auto"/>
                    <w:right w:val="single" w:sz="8"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0,00%</w:t>
                  </w:r>
                </w:p>
              </w:tc>
            </w:tr>
            <w:tr w:rsidR="00FA66A6" w:rsidRPr="00FA66A6" w:rsidTr="00FA66A6">
              <w:trPr>
                <w:trHeight w:val="300"/>
              </w:trPr>
              <w:tc>
                <w:tcPr>
                  <w:tcW w:w="903" w:type="dxa"/>
                  <w:vMerge/>
                  <w:tcBorders>
                    <w:top w:val="nil"/>
                    <w:left w:val="single" w:sz="8"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tcBorders>
                    <w:top w:val="nil"/>
                    <w:left w:val="single" w:sz="4"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364"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15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231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238" w:type="dxa"/>
                  <w:vMerge/>
                  <w:tcBorders>
                    <w:top w:val="nil"/>
                    <w:left w:val="single" w:sz="4"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200" w:type="dxa"/>
                  <w:vMerge/>
                  <w:tcBorders>
                    <w:top w:val="single" w:sz="8" w:space="0" w:color="auto"/>
                    <w:left w:val="single" w:sz="4" w:space="0" w:color="auto"/>
                    <w:bottom w:val="single" w:sz="4" w:space="0" w:color="auto"/>
                    <w:right w:val="single" w:sz="8"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r>
            <w:tr w:rsidR="00FA66A6" w:rsidRPr="00FA66A6" w:rsidTr="00FA66A6">
              <w:trPr>
                <w:trHeight w:val="288"/>
              </w:trPr>
              <w:tc>
                <w:tcPr>
                  <w:tcW w:w="903" w:type="dxa"/>
                  <w:vMerge/>
                  <w:tcBorders>
                    <w:top w:val="nil"/>
                    <w:left w:val="single" w:sz="8"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val="restart"/>
                  <w:tcBorders>
                    <w:top w:val="nil"/>
                    <w:left w:val="single" w:sz="4" w:space="0" w:color="auto"/>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5</w:t>
                  </w:r>
                </w:p>
              </w:tc>
              <w:tc>
                <w:tcPr>
                  <w:tcW w:w="1364"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15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231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238" w:type="dxa"/>
                  <w:vMerge w:val="restart"/>
                  <w:tcBorders>
                    <w:top w:val="nil"/>
                    <w:left w:val="single" w:sz="4" w:space="0" w:color="auto"/>
                    <w:bottom w:val="single" w:sz="4" w:space="0" w:color="auto"/>
                    <w:right w:val="single" w:sz="4" w:space="0" w:color="auto"/>
                  </w:tcBorders>
                  <w:shd w:val="clear" w:color="auto" w:fill="FFFF00"/>
                  <w:vAlign w:val="bottom"/>
                  <w:hideMark/>
                </w:tcPr>
                <w:p w:rsidR="00FA66A6" w:rsidRDefault="00FA66A6" w:rsidP="00FA66A6">
                  <w:pPr>
                    <w:spacing w:after="0" w:line="240" w:lineRule="auto"/>
                    <w:jc w:val="center"/>
                    <w:rPr>
                      <w:ins w:id="74" w:author="Gal1" w:date="2024-12-10T13:01:00Z" w16du:dateUtc="2024-12-10T11:01:00Z"/>
                      <w:rFonts w:ascii="Trebuchet MS" w:eastAsia="Times New Roman" w:hAnsi="Trebuchet MS" w:cs="Calibri"/>
                      <w:b/>
                      <w:bCs/>
                      <w:color w:val="3F3F76"/>
                      <w:lang w:val="en-US"/>
                    </w:rPr>
                  </w:pPr>
                  <w:del w:id="75" w:author="Gal1" w:date="2024-12-10T13:01:00Z" w16du:dateUtc="2024-12-10T11:01:00Z">
                    <w:r w:rsidRPr="00FA66A6" w:rsidDel="00FA66A6">
                      <w:rPr>
                        <w:rFonts w:ascii="Trebuchet MS" w:eastAsia="Times New Roman" w:hAnsi="Trebuchet MS" w:cs="Calibri"/>
                        <w:b/>
                        <w:bCs/>
                        <w:color w:val="3F3F76"/>
                        <w:lang w:val="en-US"/>
                      </w:rPr>
                      <w:delText>5064,78</w:delText>
                    </w:r>
                  </w:del>
                </w:p>
                <w:p w:rsidR="00FA66A6" w:rsidRPr="00FA66A6" w:rsidRDefault="00190301" w:rsidP="00FA66A6">
                  <w:pPr>
                    <w:spacing w:after="0" w:line="240" w:lineRule="auto"/>
                    <w:jc w:val="center"/>
                    <w:rPr>
                      <w:rFonts w:ascii="Trebuchet MS" w:eastAsia="Times New Roman" w:hAnsi="Trebuchet MS" w:cs="Calibri"/>
                      <w:b/>
                      <w:bCs/>
                      <w:color w:val="3F3F76"/>
                      <w:lang w:val="en-US"/>
                    </w:rPr>
                  </w:pPr>
                  <w:ins w:id="76" w:author="Gal1" w:date="2024-12-16T15:39:00Z" w16du:dateUtc="2024-12-16T13:39:00Z">
                    <w:r>
                      <w:rPr>
                        <w:rFonts w:ascii="Trebuchet MS" w:eastAsia="Times New Roman" w:hAnsi="Trebuchet MS" w:cs="Calibri"/>
                        <w:b/>
                        <w:bCs/>
                        <w:color w:val="3F3F76"/>
                        <w:lang w:val="en-US"/>
                      </w:rPr>
                      <w:t>1.000,00</w:t>
                    </w:r>
                  </w:ins>
                </w:p>
              </w:tc>
              <w:tc>
                <w:tcPr>
                  <w:tcW w:w="1200" w:type="dxa"/>
                  <w:vMerge w:val="restart"/>
                  <w:tcBorders>
                    <w:top w:val="single" w:sz="8" w:space="0" w:color="auto"/>
                    <w:left w:val="single" w:sz="4" w:space="0" w:color="auto"/>
                    <w:bottom w:val="single" w:sz="4" w:space="0" w:color="auto"/>
                    <w:right w:val="single" w:sz="8" w:space="0" w:color="auto"/>
                  </w:tcBorders>
                  <w:shd w:val="clear" w:color="auto" w:fill="FFFF00"/>
                  <w:vAlign w:val="bottom"/>
                  <w:hideMark/>
                </w:tcPr>
                <w:p w:rsidR="00FA66A6" w:rsidRDefault="00FA66A6" w:rsidP="00FA66A6">
                  <w:pPr>
                    <w:spacing w:after="0" w:line="240" w:lineRule="auto"/>
                    <w:jc w:val="center"/>
                    <w:rPr>
                      <w:ins w:id="77" w:author="Gal1" w:date="2024-12-10T13:01:00Z" w16du:dateUtc="2024-12-10T11:01:00Z"/>
                      <w:rFonts w:ascii="Trebuchet MS" w:eastAsia="Times New Roman" w:hAnsi="Trebuchet MS" w:cs="Calibri"/>
                      <w:b/>
                      <w:bCs/>
                      <w:color w:val="3F3F76"/>
                      <w:lang w:val="en-US"/>
                    </w:rPr>
                  </w:pPr>
                  <w:del w:id="78" w:author="Gal1" w:date="2024-12-10T13:01:00Z" w16du:dateUtc="2024-12-10T11:01:00Z">
                    <w:r w:rsidRPr="00FA66A6" w:rsidDel="00FA66A6">
                      <w:rPr>
                        <w:rFonts w:ascii="Trebuchet MS" w:eastAsia="Times New Roman" w:hAnsi="Trebuchet MS" w:cs="Calibri"/>
                        <w:b/>
                        <w:bCs/>
                        <w:color w:val="3F3F76"/>
                        <w:lang w:val="en-US"/>
                      </w:rPr>
                      <w:delText>0,20%</w:delText>
                    </w:r>
                  </w:del>
                </w:p>
                <w:p w:rsidR="00FA66A6" w:rsidRPr="00FA66A6" w:rsidRDefault="00FA66A6" w:rsidP="00FA66A6">
                  <w:pPr>
                    <w:spacing w:after="0" w:line="240" w:lineRule="auto"/>
                    <w:jc w:val="center"/>
                    <w:rPr>
                      <w:rFonts w:ascii="Trebuchet MS" w:eastAsia="Times New Roman" w:hAnsi="Trebuchet MS" w:cs="Calibri"/>
                      <w:b/>
                      <w:bCs/>
                      <w:color w:val="3F3F76"/>
                      <w:lang w:val="en-US"/>
                    </w:rPr>
                  </w:pPr>
                  <w:ins w:id="79" w:author="Gal1" w:date="2024-12-10T13:01:00Z" w16du:dateUtc="2024-12-10T11:01:00Z">
                    <w:r>
                      <w:rPr>
                        <w:rFonts w:ascii="Trebuchet MS" w:eastAsia="Times New Roman" w:hAnsi="Trebuchet MS" w:cs="Calibri"/>
                        <w:b/>
                        <w:bCs/>
                        <w:color w:val="3F3F76"/>
                        <w:lang w:val="en-US"/>
                      </w:rPr>
                      <w:t>0</w:t>
                    </w:r>
                  </w:ins>
                  <w:ins w:id="80" w:author="Gal1" w:date="2024-12-12T12:59:00Z" w16du:dateUtc="2024-12-12T10:59:00Z">
                    <w:r w:rsidR="003161E4">
                      <w:rPr>
                        <w:rFonts w:ascii="Trebuchet MS" w:eastAsia="Times New Roman" w:hAnsi="Trebuchet MS" w:cs="Calibri"/>
                        <w:b/>
                        <w:bCs/>
                        <w:color w:val="3F3F76"/>
                        <w:lang w:val="en-US"/>
                      </w:rPr>
                      <w:t>,</w:t>
                    </w:r>
                  </w:ins>
                  <w:ins w:id="81" w:author="Gal1" w:date="2024-12-10T13:01:00Z" w16du:dateUtc="2024-12-10T11:01:00Z">
                    <w:r>
                      <w:rPr>
                        <w:rFonts w:ascii="Trebuchet MS" w:eastAsia="Times New Roman" w:hAnsi="Trebuchet MS" w:cs="Calibri"/>
                        <w:b/>
                        <w:bCs/>
                        <w:color w:val="3F3F76"/>
                        <w:lang w:val="en-US"/>
                      </w:rPr>
                      <w:t>0</w:t>
                    </w:r>
                  </w:ins>
                  <w:ins w:id="82" w:author="Gal1" w:date="2024-12-16T15:39:00Z" w16du:dateUtc="2024-12-16T13:39:00Z">
                    <w:r w:rsidR="00190301">
                      <w:rPr>
                        <w:rFonts w:ascii="Trebuchet MS" w:eastAsia="Times New Roman" w:hAnsi="Trebuchet MS" w:cs="Calibri"/>
                        <w:b/>
                        <w:bCs/>
                        <w:color w:val="3F3F76"/>
                        <w:lang w:val="en-US"/>
                      </w:rPr>
                      <w:t>3</w:t>
                    </w:r>
                  </w:ins>
                  <w:ins w:id="83" w:author="Gal1" w:date="2024-12-10T13:01:00Z" w16du:dateUtc="2024-12-10T11:01:00Z">
                    <w:r>
                      <w:rPr>
                        <w:rFonts w:ascii="Trebuchet MS" w:eastAsia="Times New Roman" w:hAnsi="Trebuchet MS" w:cs="Calibri"/>
                        <w:b/>
                        <w:bCs/>
                        <w:color w:val="3F3F76"/>
                        <w:lang w:val="en-US"/>
                      </w:rPr>
                      <w:t>%</w:t>
                    </w:r>
                  </w:ins>
                </w:p>
              </w:tc>
            </w:tr>
            <w:tr w:rsidR="00FA66A6" w:rsidRPr="00FA66A6" w:rsidTr="00FA66A6">
              <w:tblPrEx>
                <w:tblW w:w="9129" w:type="dxa"/>
                <w:tblPrExChange w:id="84" w:author="Gal1" w:date="2024-12-10T13:01:00Z" w16du:dateUtc="2024-12-10T11:01:00Z">
                  <w:tblPrEx>
                    <w:tblW w:w="9129" w:type="dxa"/>
                  </w:tblPrEx>
                </w:tblPrExChange>
              </w:tblPrEx>
              <w:trPr>
                <w:trHeight w:val="876"/>
                <w:trPrChange w:id="85" w:author="Gal1" w:date="2024-12-10T13:01:00Z" w16du:dateUtc="2024-12-10T11:01:00Z">
                  <w:trPr>
                    <w:gridAfter w:val="0"/>
                    <w:trHeight w:val="876"/>
                  </w:trPr>
                </w:trPrChange>
              </w:trPr>
              <w:tc>
                <w:tcPr>
                  <w:tcW w:w="903" w:type="dxa"/>
                  <w:vMerge/>
                  <w:tcBorders>
                    <w:top w:val="nil"/>
                    <w:left w:val="single" w:sz="8" w:space="0" w:color="auto"/>
                    <w:bottom w:val="single" w:sz="4" w:space="0" w:color="auto"/>
                    <w:right w:val="single" w:sz="4" w:space="0" w:color="auto"/>
                  </w:tcBorders>
                  <w:vAlign w:val="center"/>
                  <w:hideMark/>
                  <w:tcPrChange w:id="86" w:author="Gal1" w:date="2024-12-10T13:01:00Z" w16du:dateUtc="2024-12-10T11:01:00Z">
                    <w:tcPr>
                      <w:tcW w:w="1283" w:type="dxa"/>
                      <w:gridSpan w:val="3"/>
                      <w:vMerge/>
                      <w:tcBorders>
                        <w:top w:val="nil"/>
                        <w:left w:val="single" w:sz="8"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tcBorders>
                    <w:top w:val="nil"/>
                    <w:left w:val="single" w:sz="4" w:space="0" w:color="auto"/>
                    <w:bottom w:val="single" w:sz="4" w:space="0" w:color="auto"/>
                    <w:right w:val="single" w:sz="4" w:space="0" w:color="auto"/>
                  </w:tcBorders>
                  <w:vAlign w:val="center"/>
                  <w:hideMark/>
                  <w:tcPrChange w:id="87" w:author="Gal1" w:date="2024-12-10T13:01:00Z" w16du:dateUtc="2024-12-10T11:01:00Z">
                    <w:tcPr>
                      <w:tcW w:w="952" w:type="dxa"/>
                      <w:gridSpan w:val="2"/>
                      <w:vMerge/>
                      <w:tcBorders>
                        <w:top w:val="nil"/>
                        <w:left w:val="single" w:sz="4"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364" w:type="dxa"/>
                  <w:tcBorders>
                    <w:top w:val="nil"/>
                    <w:left w:val="nil"/>
                    <w:bottom w:val="single" w:sz="4" w:space="0" w:color="auto"/>
                    <w:right w:val="single" w:sz="4" w:space="0" w:color="auto"/>
                  </w:tcBorders>
                  <w:shd w:val="clear" w:color="000000" w:fill="FFFFFF"/>
                  <w:vAlign w:val="bottom"/>
                  <w:hideMark/>
                  <w:tcPrChange w:id="88" w:author="Gal1" w:date="2024-12-10T13:01:00Z" w16du:dateUtc="2024-12-10T11:01:00Z">
                    <w:tcPr>
                      <w:tcW w:w="1071" w:type="dxa"/>
                      <w:gridSpan w:val="2"/>
                      <w:tcBorders>
                        <w:top w:val="nil"/>
                        <w:left w:val="nil"/>
                        <w:bottom w:val="single" w:sz="4" w:space="0" w:color="auto"/>
                        <w:right w:val="single" w:sz="4" w:space="0" w:color="auto"/>
                      </w:tcBorders>
                      <w:shd w:val="clear" w:color="000000" w:fill="FFFFFF"/>
                      <w:vAlign w:val="bottom"/>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M1/5D</w:t>
                  </w:r>
                </w:p>
              </w:tc>
              <w:tc>
                <w:tcPr>
                  <w:tcW w:w="1150" w:type="dxa"/>
                  <w:tcBorders>
                    <w:top w:val="nil"/>
                    <w:left w:val="nil"/>
                    <w:bottom w:val="single" w:sz="4" w:space="0" w:color="auto"/>
                    <w:right w:val="single" w:sz="4" w:space="0" w:color="auto"/>
                  </w:tcBorders>
                  <w:shd w:val="clear" w:color="000000" w:fill="FFFFFF"/>
                  <w:vAlign w:val="bottom"/>
                  <w:hideMark/>
                  <w:tcPrChange w:id="89" w:author="Gal1" w:date="2024-12-10T13:01:00Z" w16du:dateUtc="2024-12-10T11:01:00Z">
                    <w:tcPr>
                      <w:tcW w:w="1136" w:type="dxa"/>
                      <w:gridSpan w:val="2"/>
                      <w:tcBorders>
                        <w:top w:val="nil"/>
                        <w:left w:val="nil"/>
                        <w:bottom w:val="single" w:sz="4" w:space="0" w:color="auto"/>
                        <w:right w:val="single" w:sz="4" w:space="0" w:color="auto"/>
                      </w:tcBorders>
                      <w:shd w:val="clear" w:color="000000" w:fill="FFFFFF"/>
                      <w:vAlign w:val="bottom"/>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xml:space="preserve">90% (ferme mici/ferme medii) </w:t>
                  </w:r>
                  <w:r w:rsidRPr="00FA66A6">
                    <w:rPr>
                      <w:rFonts w:ascii="Trebuchet MS" w:eastAsia="Times New Roman" w:hAnsi="Trebuchet MS" w:cs="Calibri"/>
                      <w:b/>
                      <w:bCs/>
                      <w:color w:val="3F3F76"/>
                      <w:lang w:val="en-US"/>
                    </w:rPr>
                    <w:lastRenderedPageBreak/>
                    <w:t>70% (ferme mari)</w:t>
                  </w:r>
                </w:p>
              </w:tc>
              <w:tc>
                <w:tcPr>
                  <w:tcW w:w="2310" w:type="dxa"/>
                  <w:tcBorders>
                    <w:top w:val="nil"/>
                    <w:left w:val="nil"/>
                    <w:bottom w:val="single" w:sz="4" w:space="0" w:color="auto"/>
                    <w:right w:val="single" w:sz="4" w:space="0" w:color="auto"/>
                  </w:tcBorders>
                  <w:shd w:val="clear" w:color="auto" w:fill="FFFF00"/>
                  <w:vAlign w:val="bottom"/>
                  <w:hideMark/>
                  <w:tcPrChange w:id="90" w:author="Gal1" w:date="2024-12-10T13:01:00Z" w16du:dateUtc="2024-12-10T11:01:00Z">
                    <w:tcPr>
                      <w:tcW w:w="1682" w:type="dxa"/>
                      <w:tcBorders>
                        <w:top w:val="nil"/>
                        <w:left w:val="nil"/>
                        <w:bottom w:val="single" w:sz="4" w:space="0" w:color="auto"/>
                        <w:right w:val="single" w:sz="4" w:space="0" w:color="auto"/>
                      </w:tcBorders>
                      <w:shd w:val="clear" w:color="000000" w:fill="FFFFFF"/>
                      <w:vAlign w:val="bottom"/>
                      <w:hideMark/>
                    </w:tcPr>
                  </w:tcPrChange>
                </w:tcPr>
                <w:p w:rsidR="00FA66A6" w:rsidRDefault="00FA66A6" w:rsidP="00FA66A6">
                  <w:pPr>
                    <w:spacing w:after="0" w:line="240" w:lineRule="auto"/>
                    <w:jc w:val="right"/>
                    <w:rPr>
                      <w:ins w:id="91" w:author="Gal1" w:date="2024-12-10T13:01:00Z" w16du:dateUtc="2024-12-10T11:01:00Z"/>
                      <w:rFonts w:ascii="Trebuchet MS" w:eastAsia="Times New Roman" w:hAnsi="Trebuchet MS" w:cs="Calibri"/>
                      <w:b/>
                      <w:bCs/>
                      <w:color w:val="3F3F76"/>
                      <w:lang w:val="en-US"/>
                    </w:rPr>
                  </w:pPr>
                  <w:del w:id="92" w:author="Gal1" w:date="2024-12-10T13:01:00Z" w16du:dateUtc="2024-12-10T11:01:00Z">
                    <w:r w:rsidRPr="00FA66A6" w:rsidDel="00FA66A6">
                      <w:rPr>
                        <w:rFonts w:ascii="Trebuchet MS" w:eastAsia="Times New Roman" w:hAnsi="Trebuchet MS" w:cs="Calibri"/>
                        <w:b/>
                        <w:bCs/>
                        <w:color w:val="3F3F76"/>
                        <w:lang w:val="en-US"/>
                      </w:rPr>
                      <w:lastRenderedPageBreak/>
                      <w:delText>5.064,78</w:delText>
                    </w:r>
                  </w:del>
                </w:p>
                <w:p w:rsidR="00FA66A6" w:rsidRPr="00FA66A6" w:rsidRDefault="00190301" w:rsidP="00FA66A6">
                  <w:pPr>
                    <w:spacing w:after="0" w:line="240" w:lineRule="auto"/>
                    <w:jc w:val="right"/>
                    <w:rPr>
                      <w:rFonts w:ascii="Trebuchet MS" w:eastAsia="Times New Roman" w:hAnsi="Trebuchet MS" w:cs="Calibri"/>
                      <w:b/>
                      <w:bCs/>
                      <w:color w:val="3F3F76"/>
                      <w:lang w:val="en-US"/>
                    </w:rPr>
                  </w:pPr>
                  <w:ins w:id="93" w:author="Gal1" w:date="2024-12-16T15:39:00Z" w16du:dateUtc="2024-12-16T13:39:00Z">
                    <w:r>
                      <w:rPr>
                        <w:rFonts w:ascii="Trebuchet MS" w:eastAsia="Times New Roman" w:hAnsi="Trebuchet MS" w:cs="Calibri"/>
                        <w:b/>
                        <w:bCs/>
                        <w:color w:val="3F3F76"/>
                        <w:lang w:val="en-US"/>
                      </w:rPr>
                      <w:t>1.000,00</w:t>
                    </w:r>
                  </w:ins>
                </w:p>
              </w:tc>
              <w:tc>
                <w:tcPr>
                  <w:tcW w:w="1238" w:type="dxa"/>
                  <w:vMerge/>
                  <w:tcBorders>
                    <w:top w:val="nil"/>
                    <w:left w:val="single" w:sz="4" w:space="0" w:color="auto"/>
                    <w:bottom w:val="single" w:sz="4" w:space="0" w:color="auto"/>
                    <w:right w:val="single" w:sz="4" w:space="0" w:color="auto"/>
                  </w:tcBorders>
                  <w:shd w:val="clear" w:color="auto" w:fill="FFFF00"/>
                  <w:vAlign w:val="center"/>
                  <w:hideMark/>
                  <w:tcPrChange w:id="94" w:author="Gal1" w:date="2024-12-10T13:01:00Z" w16du:dateUtc="2024-12-10T11:01:00Z">
                    <w:tcPr>
                      <w:tcW w:w="1820" w:type="dxa"/>
                      <w:gridSpan w:val="2"/>
                      <w:vMerge/>
                      <w:tcBorders>
                        <w:top w:val="nil"/>
                        <w:left w:val="single" w:sz="4"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200" w:type="dxa"/>
                  <w:vMerge/>
                  <w:tcBorders>
                    <w:top w:val="single" w:sz="8" w:space="0" w:color="auto"/>
                    <w:left w:val="single" w:sz="4" w:space="0" w:color="auto"/>
                    <w:bottom w:val="single" w:sz="4" w:space="0" w:color="auto"/>
                    <w:right w:val="single" w:sz="8" w:space="0" w:color="auto"/>
                  </w:tcBorders>
                  <w:shd w:val="clear" w:color="auto" w:fill="FFFF00"/>
                  <w:vAlign w:val="center"/>
                  <w:hideMark/>
                  <w:tcPrChange w:id="95" w:author="Gal1" w:date="2024-12-10T13:01:00Z" w16du:dateUtc="2024-12-10T11:01:00Z">
                    <w:tcPr>
                      <w:tcW w:w="1185" w:type="dxa"/>
                      <w:gridSpan w:val="2"/>
                      <w:vMerge/>
                      <w:tcBorders>
                        <w:top w:val="single" w:sz="8" w:space="0" w:color="auto"/>
                        <w:left w:val="single" w:sz="4" w:space="0" w:color="auto"/>
                        <w:bottom w:val="single" w:sz="4" w:space="0" w:color="auto"/>
                        <w:right w:val="single" w:sz="8"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r>
            <w:tr w:rsidR="00FA66A6" w:rsidRPr="00FA66A6" w:rsidTr="00FA66A6">
              <w:trPr>
                <w:trHeight w:val="288"/>
              </w:trPr>
              <w:tc>
                <w:tcPr>
                  <w:tcW w:w="903" w:type="dxa"/>
                  <w:vMerge/>
                  <w:tcBorders>
                    <w:top w:val="nil"/>
                    <w:left w:val="single" w:sz="8" w:space="0" w:color="auto"/>
                    <w:bottom w:val="single" w:sz="4" w:space="0" w:color="auto"/>
                    <w:right w:val="single" w:sz="4" w:space="0" w:color="auto"/>
                  </w:tcBorders>
                  <w:vAlign w:val="center"/>
                  <w:hideMark/>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val="restart"/>
                  <w:tcBorders>
                    <w:top w:val="nil"/>
                    <w:left w:val="single" w:sz="4" w:space="0" w:color="auto"/>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6</w:t>
                  </w:r>
                </w:p>
              </w:tc>
              <w:tc>
                <w:tcPr>
                  <w:tcW w:w="1364"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M3/6A</w:t>
                  </w:r>
                </w:p>
              </w:tc>
              <w:tc>
                <w:tcPr>
                  <w:tcW w:w="1150" w:type="dxa"/>
                  <w:tcBorders>
                    <w:top w:val="nil"/>
                    <w:left w:val="nil"/>
                    <w:bottom w:val="single" w:sz="4" w:space="0" w:color="auto"/>
                    <w:right w:val="single" w:sz="4" w:space="0" w:color="auto"/>
                  </w:tcBorders>
                  <w:shd w:val="clear" w:color="000000" w:fill="FFFFFF"/>
                  <w:vAlign w:val="bottom"/>
                  <w:hideMark/>
                </w:tcPr>
                <w:p w:rsidR="00FA66A6" w:rsidRPr="00FA66A6" w:rsidRDefault="00FA66A6" w:rsidP="00FA66A6">
                  <w:pPr>
                    <w:spacing w:after="0" w:line="240" w:lineRule="auto"/>
                    <w:jc w:val="right"/>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100%</w:t>
                  </w:r>
                </w:p>
              </w:tc>
              <w:tc>
                <w:tcPr>
                  <w:tcW w:w="2310" w:type="dxa"/>
                  <w:tcBorders>
                    <w:top w:val="nil"/>
                    <w:left w:val="nil"/>
                    <w:bottom w:val="single" w:sz="4" w:space="0" w:color="auto"/>
                    <w:right w:val="single" w:sz="4" w:space="0" w:color="auto"/>
                  </w:tcBorders>
                  <w:shd w:val="clear" w:color="auto" w:fill="FFFF00"/>
                  <w:vAlign w:val="bottom"/>
                  <w:hideMark/>
                </w:tcPr>
                <w:p w:rsidR="00FA66A6" w:rsidRDefault="00FA66A6" w:rsidP="00FA66A6">
                  <w:pPr>
                    <w:spacing w:after="0" w:line="240" w:lineRule="auto"/>
                    <w:jc w:val="right"/>
                    <w:rPr>
                      <w:ins w:id="96" w:author="Gal1" w:date="2024-12-10T13:02:00Z" w16du:dateUtc="2024-12-10T11:02:00Z"/>
                      <w:rFonts w:ascii="Trebuchet MS" w:eastAsia="Times New Roman" w:hAnsi="Trebuchet MS" w:cs="Calibri"/>
                      <w:b/>
                      <w:bCs/>
                      <w:color w:val="3F3F76"/>
                      <w:lang w:val="en-US"/>
                    </w:rPr>
                  </w:pPr>
                  <w:del w:id="97" w:author="Gal1" w:date="2024-12-10T13:02:00Z" w16du:dateUtc="2024-12-10T11:02:00Z">
                    <w:r w:rsidRPr="00FA66A6" w:rsidDel="00FA66A6">
                      <w:rPr>
                        <w:rFonts w:ascii="Trebuchet MS" w:eastAsia="Times New Roman" w:hAnsi="Trebuchet MS" w:cs="Calibri"/>
                        <w:b/>
                        <w:bCs/>
                        <w:color w:val="3F3F76"/>
                        <w:lang w:val="en-US"/>
                      </w:rPr>
                      <w:delText>280.000</w:delText>
                    </w:r>
                  </w:del>
                </w:p>
                <w:p w:rsidR="00FA66A6" w:rsidRPr="00FA66A6" w:rsidRDefault="00FA66A6" w:rsidP="00FA66A6">
                  <w:pPr>
                    <w:spacing w:after="0" w:line="240" w:lineRule="auto"/>
                    <w:jc w:val="right"/>
                    <w:rPr>
                      <w:rFonts w:ascii="Trebuchet MS" w:eastAsia="Times New Roman" w:hAnsi="Trebuchet MS" w:cs="Calibri"/>
                      <w:b/>
                      <w:bCs/>
                      <w:color w:val="3F3F76"/>
                      <w:lang w:val="en-US"/>
                    </w:rPr>
                  </w:pPr>
                  <w:ins w:id="98" w:author="Gal1" w:date="2024-12-10T13:02:00Z" w16du:dateUtc="2024-12-10T11:02:00Z">
                    <w:r>
                      <w:rPr>
                        <w:rFonts w:ascii="Trebuchet MS" w:eastAsia="Times New Roman" w:hAnsi="Trebuchet MS" w:cs="Calibri"/>
                        <w:b/>
                        <w:bCs/>
                        <w:color w:val="3F3F76"/>
                        <w:lang w:val="en-US"/>
                      </w:rPr>
                      <w:t>318.</w:t>
                    </w:r>
                  </w:ins>
                  <w:ins w:id="99" w:author="Gal1" w:date="2024-12-16T15:39:00Z" w16du:dateUtc="2024-12-16T13:39:00Z">
                    <w:r w:rsidR="00190301">
                      <w:rPr>
                        <w:rFonts w:ascii="Trebuchet MS" w:eastAsia="Times New Roman" w:hAnsi="Trebuchet MS" w:cs="Calibri"/>
                        <w:b/>
                        <w:bCs/>
                        <w:color w:val="3F3F76"/>
                        <w:lang w:val="en-US"/>
                      </w:rPr>
                      <w:t>031</w:t>
                    </w:r>
                  </w:ins>
                  <w:ins w:id="100" w:author="Gal1" w:date="2024-12-10T13:02:00Z" w16du:dateUtc="2024-12-10T11:02:00Z">
                    <w:r>
                      <w:rPr>
                        <w:rFonts w:ascii="Trebuchet MS" w:eastAsia="Times New Roman" w:hAnsi="Trebuchet MS" w:cs="Calibri"/>
                        <w:b/>
                        <w:bCs/>
                        <w:color w:val="3F3F76"/>
                        <w:lang w:val="en-US"/>
                      </w:rPr>
                      <w:t>,</w:t>
                    </w:r>
                  </w:ins>
                  <w:ins w:id="101" w:author="Gal1" w:date="2024-12-16T15:39:00Z" w16du:dateUtc="2024-12-16T13:39:00Z">
                    <w:r w:rsidR="00190301">
                      <w:rPr>
                        <w:rFonts w:ascii="Trebuchet MS" w:eastAsia="Times New Roman" w:hAnsi="Trebuchet MS" w:cs="Calibri"/>
                        <w:b/>
                        <w:bCs/>
                        <w:color w:val="3F3F76"/>
                        <w:lang w:val="en-US"/>
                      </w:rPr>
                      <w:t>18</w:t>
                    </w:r>
                  </w:ins>
                </w:p>
              </w:tc>
              <w:tc>
                <w:tcPr>
                  <w:tcW w:w="1238" w:type="dxa"/>
                  <w:vMerge w:val="restart"/>
                  <w:tcBorders>
                    <w:top w:val="nil"/>
                    <w:left w:val="single" w:sz="4" w:space="0" w:color="auto"/>
                    <w:bottom w:val="single" w:sz="4" w:space="0" w:color="auto"/>
                    <w:right w:val="single" w:sz="4" w:space="0" w:color="auto"/>
                  </w:tcBorders>
                  <w:shd w:val="clear" w:color="auto" w:fill="FFFF00"/>
                  <w:vAlign w:val="bottom"/>
                  <w:hideMark/>
                </w:tcPr>
                <w:p w:rsidR="00FA66A6" w:rsidRDefault="00FA66A6" w:rsidP="00FA66A6">
                  <w:pPr>
                    <w:spacing w:after="0" w:line="240" w:lineRule="auto"/>
                    <w:jc w:val="center"/>
                    <w:rPr>
                      <w:ins w:id="102" w:author="Gal1" w:date="2024-12-10T13:02:00Z" w16du:dateUtc="2024-12-10T11:02:00Z"/>
                      <w:rFonts w:ascii="Trebuchet MS" w:eastAsia="Times New Roman" w:hAnsi="Trebuchet MS" w:cs="Calibri"/>
                      <w:b/>
                      <w:bCs/>
                      <w:color w:val="3F3F76"/>
                      <w:lang w:val="en-US"/>
                    </w:rPr>
                  </w:pPr>
                  <w:del w:id="103" w:author="Gal1" w:date="2024-12-10T13:02:00Z" w16du:dateUtc="2024-12-10T11:02:00Z">
                    <w:r w:rsidRPr="00FA66A6" w:rsidDel="00FA66A6">
                      <w:rPr>
                        <w:rFonts w:ascii="Trebuchet MS" w:eastAsia="Times New Roman" w:hAnsi="Trebuchet MS" w:cs="Calibri"/>
                        <w:b/>
                        <w:bCs/>
                        <w:color w:val="3F3F76"/>
                        <w:lang w:val="en-US"/>
                      </w:rPr>
                      <w:delText>1,204.636,90</w:delText>
                    </w:r>
                  </w:del>
                </w:p>
                <w:p w:rsidR="00FA66A6" w:rsidRPr="00FA66A6" w:rsidRDefault="00FA66A6" w:rsidP="00FA66A6">
                  <w:pPr>
                    <w:spacing w:after="0" w:line="240" w:lineRule="auto"/>
                    <w:jc w:val="center"/>
                    <w:rPr>
                      <w:rFonts w:ascii="Trebuchet MS" w:eastAsia="Times New Roman" w:hAnsi="Trebuchet MS" w:cs="Calibri"/>
                      <w:b/>
                      <w:bCs/>
                      <w:color w:val="3F3F76"/>
                      <w:lang w:val="en-US"/>
                    </w:rPr>
                  </w:pPr>
                  <w:ins w:id="104" w:author="Gal1" w:date="2024-12-10T13:02:00Z" w16du:dateUtc="2024-12-10T11:02:00Z">
                    <w:r>
                      <w:rPr>
                        <w:rFonts w:ascii="Trebuchet MS" w:eastAsia="Times New Roman" w:hAnsi="Trebuchet MS" w:cs="Calibri"/>
                        <w:b/>
                        <w:bCs/>
                        <w:color w:val="3F3F76"/>
                        <w:lang w:val="en-US"/>
                      </w:rPr>
                      <w:t>1.2</w:t>
                    </w:r>
                  </w:ins>
                  <w:ins w:id="105" w:author="Gal1" w:date="2024-12-16T15:49:00Z" w16du:dateUtc="2024-12-16T13:49:00Z">
                    <w:r w:rsidR="000F7B41">
                      <w:rPr>
                        <w:rFonts w:ascii="Trebuchet MS" w:eastAsia="Times New Roman" w:hAnsi="Trebuchet MS" w:cs="Calibri"/>
                        <w:b/>
                        <w:bCs/>
                        <w:color w:val="3F3F76"/>
                        <w:lang w:val="en-US"/>
                      </w:rPr>
                      <w:t>19</w:t>
                    </w:r>
                  </w:ins>
                  <w:ins w:id="106" w:author="Gal1" w:date="2024-12-10T13:02:00Z" w16du:dateUtc="2024-12-10T11:02:00Z">
                    <w:r>
                      <w:rPr>
                        <w:rFonts w:ascii="Trebuchet MS" w:eastAsia="Times New Roman" w:hAnsi="Trebuchet MS" w:cs="Calibri"/>
                        <w:b/>
                        <w:bCs/>
                        <w:color w:val="3F3F76"/>
                        <w:lang w:val="en-US"/>
                      </w:rPr>
                      <w:t>.</w:t>
                    </w:r>
                  </w:ins>
                  <w:ins w:id="107" w:author="Gal1" w:date="2024-12-16T15:49:00Z" w16du:dateUtc="2024-12-16T13:49:00Z">
                    <w:r w:rsidR="000F7B41">
                      <w:rPr>
                        <w:rFonts w:ascii="Trebuchet MS" w:eastAsia="Times New Roman" w:hAnsi="Trebuchet MS" w:cs="Calibri"/>
                        <w:b/>
                        <w:bCs/>
                        <w:color w:val="3F3F76"/>
                        <w:lang w:val="en-US"/>
                      </w:rPr>
                      <w:t>713</w:t>
                    </w:r>
                  </w:ins>
                  <w:ins w:id="108" w:author="Gal1" w:date="2024-12-10T13:02:00Z" w16du:dateUtc="2024-12-10T11:02:00Z">
                    <w:r>
                      <w:rPr>
                        <w:rFonts w:ascii="Trebuchet MS" w:eastAsia="Times New Roman" w:hAnsi="Trebuchet MS" w:cs="Calibri"/>
                        <w:b/>
                        <w:bCs/>
                        <w:color w:val="3F3F76"/>
                        <w:lang w:val="en-US"/>
                      </w:rPr>
                      <w:t>,</w:t>
                    </w:r>
                  </w:ins>
                  <w:ins w:id="109" w:author="Gal1" w:date="2024-12-16T15:49:00Z" w16du:dateUtc="2024-12-16T13:49:00Z">
                    <w:r w:rsidR="000F7B41">
                      <w:rPr>
                        <w:rFonts w:ascii="Trebuchet MS" w:eastAsia="Times New Roman" w:hAnsi="Trebuchet MS" w:cs="Calibri"/>
                        <w:b/>
                        <w:bCs/>
                        <w:color w:val="3F3F76"/>
                        <w:lang w:val="en-US"/>
                      </w:rPr>
                      <w:t>47</w:t>
                    </w:r>
                  </w:ins>
                </w:p>
              </w:tc>
              <w:tc>
                <w:tcPr>
                  <w:tcW w:w="1200" w:type="dxa"/>
                  <w:vMerge w:val="restart"/>
                  <w:tcBorders>
                    <w:top w:val="single" w:sz="8" w:space="0" w:color="auto"/>
                    <w:left w:val="single" w:sz="4" w:space="0" w:color="auto"/>
                    <w:bottom w:val="single" w:sz="4" w:space="0" w:color="auto"/>
                    <w:right w:val="single" w:sz="8" w:space="0" w:color="auto"/>
                  </w:tcBorders>
                  <w:shd w:val="clear" w:color="auto" w:fill="FFFF00"/>
                  <w:vAlign w:val="bottom"/>
                  <w:hideMark/>
                </w:tcPr>
                <w:p w:rsidR="00FA66A6" w:rsidRDefault="00FA66A6" w:rsidP="00FA66A6">
                  <w:pPr>
                    <w:spacing w:after="0" w:line="240" w:lineRule="auto"/>
                    <w:jc w:val="center"/>
                    <w:rPr>
                      <w:ins w:id="110" w:author="Gal1" w:date="2024-12-10T13:02:00Z" w16du:dateUtc="2024-12-10T11:02:00Z"/>
                      <w:rFonts w:ascii="Trebuchet MS" w:eastAsia="Times New Roman" w:hAnsi="Trebuchet MS" w:cs="Calibri"/>
                      <w:b/>
                      <w:bCs/>
                      <w:color w:val="3F3F76"/>
                      <w:lang w:val="en-US"/>
                    </w:rPr>
                  </w:pPr>
                  <w:del w:id="111" w:author="Gal1" w:date="2024-12-10T13:02:00Z" w16du:dateUtc="2024-12-10T11:02:00Z">
                    <w:r w:rsidRPr="00FA66A6" w:rsidDel="00FA66A6">
                      <w:rPr>
                        <w:rFonts w:ascii="Trebuchet MS" w:eastAsia="Times New Roman" w:hAnsi="Trebuchet MS" w:cs="Calibri"/>
                        <w:b/>
                        <w:bCs/>
                        <w:color w:val="3F3F76"/>
                        <w:lang w:val="en-US"/>
                      </w:rPr>
                      <w:delText>48,02%</w:delText>
                    </w:r>
                  </w:del>
                </w:p>
                <w:p w:rsidR="00FA66A6" w:rsidRPr="00FA66A6" w:rsidRDefault="00FA66A6" w:rsidP="00FA66A6">
                  <w:pPr>
                    <w:spacing w:after="0" w:line="240" w:lineRule="auto"/>
                    <w:jc w:val="center"/>
                    <w:rPr>
                      <w:rFonts w:ascii="Trebuchet MS" w:eastAsia="Times New Roman" w:hAnsi="Trebuchet MS" w:cs="Calibri"/>
                      <w:b/>
                      <w:bCs/>
                      <w:color w:val="3F3F76"/>
                      <w:lang w:val="en-US"/>
                    </w:rPr>
                  </w:pPr>
                  <w:ins w:id="112" w:author="Gal1" w:date="2024-12-10T13:02:00Z" w16du:dateUtc="2024-12-10T11:02:00Z">
                    <w:r>
                      <w:rPr>
                        <w:rFonts w:ascii="Trebuchet MS" w:eastAsia="Times New Roman" w:hAnsi="Trebuchet MS" w:cs="Calibri"/>
                        <w:b/>
                        <w:bCs/>
                        <w:color w:val="3F3F76"/>
                        <w:lang w:val="en-US"/>
                      </w:rPr>
                      <w:t>48</w:t>
                    </w:r>
                  </w:ins>
                  <w:ins w:id="113" w:author="Gal1" w:date="2024-12-12T13:00:00Z" w16du:dateUtc="2024-12-12T11:00:00Z">
                    <w:r w:rsidR="003161E4">
                      <w:rPr>
                        <w:rFonts w:ascii="Trebuchet MS" w:eastAsia="Times New Roman" w:hAnsi="Trebuchet MS" w:cs="Calibri"/>
                        <w:b/>
                        <w:bCs/>
                        <w:color w:val="3F3F76"/>
                        <w:lang w:val="en-US"/>
                      </w:rPr>
                      <w:t>,</w:t>
                    </w:r>
                  </w:ins>
                  <w:ins w:id="114" w:author="Gal1" w:date="2024-12-16T15:50:00Z" w16du:dateUtc="2024-12-16T13:50:00Z">
                    <w:r w:rsidR="00AE0075">
                      <w:rPr>
                        <w:rFonts w:ascii="Trebuchet MS" w:eastAsia="Times New Roman" w:hAnsi="Trebuchet MS" w:cs="Calibri"/>
                        <w:b/>
                        <w:bCs/>
                        <w:color w:val="3F3F76"/>
                        <w:lang w:val="en-US"/>
                      </w:rPr>
                      <w:t>62</w:t>
                    </w:r>
                  </w:ins>
                  <w:ins w:id="115" w:author="Gal1" w:date="2024-12-10T13:02:00Z" w16du:dateUtc="2024-12-10T11:02:00Z">
                    <w:r>
                      <w:rPr>
                        <w:rFonts w:ascii="Trebuchet MS" w:eastAsia="Times New Roman" w:hAnsi="Trebuchet MS" w:cs="Calibri"/>
                        <w:b/>
                        <w:bCs/>
                        <w:color w:val="3F3F76"/>
                        <w:lang w:val="en-US"/>
                      </w:rPr>
                      <w:t>%</w:t>
                    </w:r>
                  </w:ins>
                </w:p>
              </w:tc>
            </w:tr>
            <w:tr w:rsidR="00FA66A6" w:rsidRPr="00FA66A6" w:rsidTr="00FA66A6">
              <w:tblPrEx>
                <w:tblW w:w="9129" w:type="dxa"/>
                <w:tblPrExChange w:id="116" w:author="Gal1" w:date="2024-12-10T13:03:00Z" w16du:dateUtc="2024-12-10T11:03:00Z">
                  <w:tblPrEx>
                    <w:tblW w:w="9129" w:type="dxa"/>
                  </w:tblPrEx>
                </w:tblPrExChange>
              </w:tblPrEx>
              <w:trPr>
                <w:trHeight w:val="288"/>
                <w:trPrChange w:id="117" w:author="Gal1" w:date="2024-12-10T13:03:00Z" w16du:dateUtc="2024-12-10T11:03:00Z">
                  <w:trPr>
                    <w:gridAfter w:val="0"/>
                    <w:trHeight w:val="288"/>
                  </w:trPr>
                </w:trPrChange>
              </w:trPr>
              <w:tc>
                <w:tcPr>
                  <w:tcW w:w="903" w:type="dxa"/>
                  <w:vMerge/>
                  <w:tcBorders>
                    <w:top w:val="nil"/>
                    <w:left w:val="single" w:sz="8" w:space="0" w:color="auto"/>
                    <w:bottom w:val="single" w:sz="4" w:space="0" w:color="auto"/>
                    <w:right w:val="single" w:sz="4" w:space="0" w:color="auto"/>
                  </w:tcBorders>
                  <w:vAlign w:val="center"/>
                  <w:hideMark/>
                  <w:tcPrChange w:id="118" w:author="Gal1" w:date="2024-12-10T13:03:00Z" w16du:dateUtc="2024-12-10T11:03:00Z">
                    <w:tcPr>
                      <w:tcW w:w="1283" w:type="dxa"/>
                      <w:gridSpan w:val="3"/>
                      <w:vMerge/>
                      <w:tcBorders>
                        <w:top w:val="nil"/>
                        <w:left w:val="single" w:sz="8"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tcBorders>
                    <w:top w:val="nil"/>
                    <w:left w:val="single" w:sz="4" w:space="0" w:color="auto"/>
                    <w:bottom w:val="single" w:sz="4" w:space="0" w:color="auto"/>
                    <w:right w:val="single" w:sz="4" w:space="0" w:color="auto"/>
                  </w:tcBorders>
                  <w:vAlign w:val="center"/>
                  <w:hideMark/>
                  <w:tcPrChange w:id="119" w:author="Gal1" w:date="2024-12-10T13:03:00Z" w16du:dateUtc="2024-12-10T11:03:00Z">
                    <w:tcPr>
                      <w:tcW w:w="952" w:type="dxa"/>
                      <w:gridSpan w:val="2"/>
                      <w:vMerge/>
                      <w:tcBorders>
                        <w:top w:val="nil"/>
                        <w:left w:val="single" w:sz="4"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364" w:type="dxa"/>
                  <w:tcBorders>
                    <w:top w:val="nil"/>
                    <w:left w:val="nil"/>
                    <w:bottom w:val="single" w:sz="4" w:space="0" w:color="auto"/>
                    <w:right w:val="single" w:sz="4" w:space="0" w:color="auto"/>
                  </w:tcBorders>
                  <w:shd w:val="clear" w:color="000000" w:fill="FFFFFF"/>
                  <w:vAlign w:val="bottom"/>
                  <w:hideMark/>
                  <w:tcPrChange w:id="120" w:author="Gal1" w:date="2024-12-10T13:03:00Z" w16du:dateUtc="2024-12-10T11:03:00Z">
                    <w:tcPr>
                      <w:tcW w:w="1071" w:type="dxa"/>
                      <w:gridSpan w:val="2"/>
                      <w:tcBorders>
                        <w:top w:val="nil"/>
                        <w:left w:val="nil"/>
                        <w:bottom w:val="single" w:sz="4" w:space="0" w:color="auto"/>
                        <w:right w:val="single" w:sz="4" w:space="0" w:color="auto"/>
                      </w:tcBorders>
                      <w:shd w:val="clear" w:color="000000" w:fill="FFFFFF"/>
                      <w:vAlign w:val="bottom"/>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M4/6A</w:t>
                  </w:r>
                </w:p>
              </w:tc>
              <w:tc>
                <w:tcPr>
                  <w:tcW w:w="1150" w:type="dxa"/>
                  <w:tcBorders>
                    <w:top w:val="nil"/>
                    <w:left w:val="nil"/>
                    <w:bottom w:val="single" w:sz="4" w:space="0" w:color="auto"/>
                    <w:right w:val="single" w:sz="4" w:space="0" w:color="auto"/>
                  </w:tcBorders>
                  <w:shd w:val="clear" w:color="000000" w:fill="FFFFFF"/>
                  <w:vAlign w:val="bottom"/>
                  <w:hideMark/>
                  <w:tcPrChange w:id="121" w:author="Gal1" w:date="2024-12-10T13:03:00Z" w16du:dateUtc="2024-12-10T11:03:00Z">
                    <w:tcPr>
                      <w:tcW w:w="1136" w:type="dxa"/>
                      <w:gridSpan w:val="2"/>
                      <w:tcBorders>
                        <w:top w:val="nil"/>
                        <w:left w:val="nil"/>
                        <w:bottom w:val="single" w:sz="4" w:space="0" w:color="auto"/>
                        <w:right w:val="single" w:sz="4" w:space="0" w:color="auto"/>
                      </w:tcBorders>
                      <w:shd w:val="clear" w:color="000000" w:fill="FFFFFF"/>
                      <w:vAlign w:val="bottom"/>
                      <w:hideMark/>
                    </w:tcPr>
                  </w:tcPrChange>
                </w:tcPr>
                <w:p w:rsidR="00FA66A6" w:rsidRPr="00FA66A6" w:rsidRDefault="00FA66A6" w:rsidP="00FA66A6">
                  <w:pPr>
                    <w:spacing w:after="0" w:line="240" w:lineRule="auto"/>
                    <w:jc w:val="right"/>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90%</w:t>
                  </w:r>
                </w:p>
              </w:tc>
              <w:tc>
                <w:tcPr>
                  <w:tcW w:w="2310" w:type="dxa"/>
                  <w:tcBorders>
                    <w:top w:val="nil"/>
                    <w:left w:val="nil"/>
                    <w:bottom w:val="single" w:sz="4" w:space="0" w:color="auto"/>
                    <w:right w:val="single" w:sz="4" w:space="0" w:color="auto"/>
                  </w:tcBorders>
                  <w:shd w:val="clear" w:color="auto" w:fill="FFFF00"/>
                  <w:vAlign w:val="bottom"/>
                  <w:hideMark/>
                  <w:tcPrChange w:id="122" w:author="Gal1" w:date="2024-12-10T13:03:00Z" w16du:dateUtc="2024-12-10T11:03:00Z">
                    <w:tcPr>
                      <w:tcW w:w="1682" w:type="dxa"/>
                      <w:tcBorders>
                        <w:top w:val="nil"/>
                        <w:left w:val="nil"/>
                        <w:bottom w:val="single" w:sz="4" w:space="0" w:color="auto"/>
                        <w:right w:val="single" w:sz="4" w:space="0" w:color="auto"/>
                      </w:tcBorders>
                      <w:shd w:val="clear" w:color="000000" w:fill="FFFFFF"/>
                      <w:vAlign w:val="bottom"/>
                      <w:hideMark/>
                    </w:tcPr>
                  </w:tcPrChange>
                </w:tcPr>
                <w:p w:rsidR="00FA66A6" w:rsidRDefault="00FA66A6" w:rsidP="00FA66A6">
                  <w:pPr>
                    <w:spacing w:after="0" w:line="240" w:lineRule="auto"/>
                    <w:jc w:val="right"/>
                    <w:rPr>
                      <w:ins w:id="123" w:author="Gal1" w:date="2024-12-10T13:03:00Z" w16du:dateUtc="2024-12-10T11:03:00Z"/>
                      <w:rFonts w:ascii="Trebuchet MS" w:eastAsia="Times New Roman" w:hAnsi="Trebuchet MS" w:cs="Calibri"/>
                      <w:b/>
                      <w:bCs/>
                      <w:color w:val="3F3F76"/>
                      <w:lang w:val="en-US"/>
                    </w:rPr>
                  </w:pPr>
                  <w:del w:id="124" w:author="Gal1" w:date="2024-12-10T13:03:00Z" w16du:dateUtc="2024-12-10T11:03:00Z">
                    <w:r w:rsidRPr="00FA66A6" w:rsidDel="00FA66A6">
                      <w:rPr>
                        <w:rFonts w:ascii="Trebuchet MS" w:eastAsia="Times New Roman" w:hAnsi="Trebuchet MS" w:cs="Calibri"/>
                        <w:b/>
                        <w:bCs/>
                        <w:color w:val="3F3F76"/>
                        <w:lang w:val="en-US"/>
                      </w:rPr>
                      <w:delText>673.504,90</w:delText>
                    </w:r>
                  </w:del>
                </w:p>
                <w:p w:rsidR="00FA66A6" w:rsidRPr="00FA66A6" w:rsidRDefault="00FA66A6" w:rsidP="00FA66A6">
                  <w:pPr>
                    <w:spacing w:after="0" w:line="240" w:lineRule="auto"/>
                    <w:jc w:val="right"/>
                    <w:rPr>
                      <w:rFonts w:ascii="Trebuchet MS" w:eastAsia="Times New Roman" w:hAnsi="Trebuchet MS" w:cs="Calibri"/>
                      <w:b/>
                      <w:bCs/>
                      <w:color w:val="3F3F76"/>
                      <w:lang w:val="en-US"/>
                    </w:rPr>
                  </w:pPr>
                  <w:ins w:id="125" w:author="Gal1" w:date="2024-12-10T13:03:00Z" w16du:dateUtc="2024-12-10T11:03:00Z">
                    <w:r>
                      <w:rPr>
                        <w:rFonts w:ascii="Trebuchet MS" w:eastAsia="Times New Roman" w:hAnsi="Trebuchet MS" w:cs="Calibri"/>
                        <w:b/>
                        <w:bCs/>
                        <w:color w:val="3F3F76"/>
                        <w:lang w:val="en-US"/>
                      </w:rPr>
                      <w:t>670.6</w:t>
                    </w:r>
                  </w:ins>
                  <w:ins w:id="126" w:author="Gal1" w:date="2024-12-12T15:42:00Z" w16du:dateUtc="2024-12-12T13:42:00Z">
                    <w:r w:rsidR="00F81F66">
                      <w:rPr>
                        <w:rFonts w:ascii="Trebuchet MS" w:eastAsia="Times New Roman" w:hAnsi="Trebuchet MS" w:cs="Calibri"/>
                        <w:b/>
                        <w:bCs/>
                        <w:color w:val="3F3F76"/>
                        <w:lang w:val="en-US"/>
                      </w:rPr>
                      <w:t>51</w:t>
                    </w:r>
                  </w:ins>
                  <w:ins w:id="127" w:author="Gal1" w:date="2024-12-10T13:03:00Z" w16du:dateUtc="2024-12-10T11:03:00Z">
                    <w:r>
                      <w:rPr>
                        <w:rFonts w:ascii="Trebuchet MS" w:eastAsia="Times New Roman" w:hAnsi="Trebuchet MS" w:cs="Calibri"/>
                        <w:b/>
                        <w:bCs/>
                        <w:color w:val="3F3F76"/>
                        <w:lang w:val="en-US"/>
                      </w:rPr>
                      <w:t>,</w:t>
                    </w:r>
                  </w:ins>
                  <w:ins w:id="128" w:author="Gal1" w:date="2024-12-12T15:42:00Z" w16du:dateUtc="2024-12-12T13:42:00Z">
                    <w:r w:rsidR="00F81F66">
                      <w:rPr>
                        <w:rFonts w:ascii="Trebuchet MS" w:eastAsia="Times New Roman" w:hAnsi="Trebuchet MS" w:cs="Calibri"/>
                        <w:b/>
                        <w:bCs/>
                        <w:color w:val="3F3F76"/>
                        <w:lang w:val="en-US"/>
                      </w:rPr>
                      <w:t>63</w:t>
                    </w:r>
                  </w:ins>
                </w:p>
              </w:tc>
              <w:tc>
                <w:tcPr>
                  <w:tcW w:w="1238" w:type="dxa"/>
                  <w:vMerge/>
                  <w:tcBorders>
                    <w:top w:val="nil"/>
                    <w:left w:val="single" w:sz="4" w:space="0" w:color="auto"/>
                    <w:bottom w:val="single" w:sz="4" w:space="0" w:color="auto"/>
                    <w:right w:val="single" w:sz="4" w:space="0" w:color="auto"/>
                  </w:tcBorders>
                  <w:shd w:val="clear" w:color="auto" w:fill="FFFF00"/>
                  <w:vAlign w:val="center"/>
                  <w:hideMark/>
                  <w:tcPrChange w:id="129" w:author="Gal1" w:date="2024-12-10T13:03:00Z" w16du:dateUtc="2024-12-10T11:03:00Z">
                    <w:tcPr>
                      <w:tcW w:w="1820" w:type="dxa"/>
                      <w:gridSpan w:val="2"/>
                      <w:vMerge/>
                      <w:tcBorders>
                        <w:top w:val="nil"/>
                        <w:left w:val="single" w:sz="4"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200" w:type="dxa"/>
                  <w:vMerge/>
                  <w:tcBorders>
                    <w:top w:val="single" w:sz="8" w:space="0" w:color="auto"/>
                    <w:left w:val="single" w:sz="4" w:space="0" w:color="auto"/>
                    <w:bottom w:val="single" w:sz="4" w:space="0" w:color="auto"/>
                    <w:right w:val="single" w:sz="8" w:space="0" w:color="auto"/>
                  </w:tcBorders>
                  <w:shd w:val="clear" w:color="auto" w:fill="FFFF00"/>
                  <w:vAlign w:val="center"/>
                  <w:hideMark/>
                  <w:tcPrChange w:id="130" w:author="Gal1" w:date="2024-12-10T13:03:00Z" w16du:dateUtc="2024-12-10T11:03:00Z">
                    <w:tcPr>
                      <w:tcW w:w="1185" w:type="dxa"/>
                      <w:gridSpan w:val="2"/>
                      <w:vMerge/>
                      <w:tcBorders>
                        <w:top w:val="single" w:sz="8" w:space="0" w:color="auto"/>
                        <w:left w:val="single" w:sz="4" w:space="0" w:color="auto"/>
                        <w:bottom w:val="single" w:sz="4" w:space="0" w:color="auto"/>
                        <w:right w:val="single" w:sz="8"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r>
            <w:tr w:rsidR="00FA66A6" w:rsidRPr="00FA66A6" w:rsidTr="00FA66A6">
              <w:tblPrEx>
                <w:tblW w:w="9129" w:type="dxa"/>
                <w:tblPrExChange w:id="131" w:author="Gal1" w:date="2024-12-10T13:03:00Z" w16du:dateUtc="2024-12-10T11:03:00Z">
                  <w:tblPrEx>
                    <w:tblW w:w="9129" w:type="dxa"/>
                  </w:tblPrEx>
                </w:tblPrExChange>
              </w:tblPrEx>
              <w:trPr>
                <w:trHeight w:val="1728"/>
                <w:trPrChange w:id="132" w:author="Gal1" w:date="2024-12-10T13:03:00Z" w16du:dateUtc="2024-12-10T11:03:00Z">
                  <w:trPr>
                    <w:gridAfter w:val="0"/>
                    <w:trHeight w:val="1728"/>
                  </w:trPr>
                </w:trPrChange>
              </w:trPr>
              <w:tc>
                <w:tcPr>
                  <w:tcW w:w="903" w:type="dxa"/>
                  <w:vMerge/>
                  <w:tcBorders>
                    <w:top w:val="nil"/>
                    <w:left w:val="single" w:sz="8" w:space="0" w:color="auto"/>
                    <w:bottom w:val="single" w:sz="4" w:space="0" w:color="auto"/>
                    <w:right w:val="single" w:sz="4" w:space="0" w:color="auto"/>
                  </w:tcBorders>
                  <w:vAlign w:val="center"/>
                  <w:hideMark/>
                  <w:tcPrChange w:id="133" w:author="Gal1" w:date="2024-12-10T13:03:00Z" w16du:dateUtc="2024-12-10T11:03:00Z">
                    <w:tcPr>
                      <w:tcW w:w="1283" w:type="dxa"/>
                      <w:gridSpan w:val="3"/>
                      <w:vMerge/>
                      <w:tcBorders>
                        <w:top w:val="nil"/>
                        <w:left w:val="single" w:sz="8"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tcBorders>
                    <w:top w:val="nil"/>
                    <w:left w:val="single" w:sz="4" w:space="0" w:color="auto"/>
                    <w:bottom w:val="single" w:sz="4" w:space="0" w:color="auto"/>
                    <w:right w:val="single" w:sz="4" w:space="0" w:color="auto"/>
                  </w:tcBorders>
                  <w:vAlign w:val="center"/>
                  <w:hideMark/>
                  <w:tcPrChange w:id="134" w:author="Gal1" w:date="2024-12-10T13:03:00Z" w16du:dateUtc="2024-12-10T11:03:00Z">
                    <w:tcPr>
                      <w:tcW w:w="952" w:type="dxa"/>
                      <w:gridSpan w:val="2"/>
                      <w:vMerge/>
                      <w:tcBorders>
                        <w:top w:val="nil"/>
                        <w:left w:val="single" w:sz="4"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364" w:type="dxa"/>
                  <w:tcBorders>
                    <w:top w:val="nil"/>
                    <w:left w:val="nil"/>
                    <w:bottom w:val="single" w:sz="4" w:space="0" w:color="auto"/>
                    <w:right w:val="single" w:sz="4" w:space="0" w:color="auto"/>
                  </w:tcBorders>
                  <w:shd w:val="clear" w:color="000000" w:fill="FFFFFF"/>
                  <w:vAlign w:val="bottom"/>
                  <w:hideMark/>
                  <w:tcPrChange w:id="135" w:author="Gal1" w:date="2024-12-10T13:03:00Z" w16du:dateUtc="2024-12-10T11:03:00Z">
                    <w:tcPr>
                      <w:tcW w:w="1071" w:type="dxa"/>
                      <w:gridSpan w:val="2"/>
                      <w:tcBorders>
                        <w:top w:val="nil"/>
                        <w:left w:val="nil"/>
                        <w:bottom w:val="single" w:sz="4" w:space="0" w:color="auto"/>
                        <w:right w:val="single" w:sz="4" w:space="0" w:color="auto"/>
                      </w:tcBorders>
                      <w:shd w:val="clear" w:color="000000" w:fill="FFFFFF"/>
                      <w:vAlign w:val="bottom"/>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M5/6B</w:t>
                  </w:r>
                </w:p>
              </w:tc>
              <w:tc>
                <w:tcPr>
                  <w:tcW w:w="1150" w:type="dxa"/>
                  <w:tcBorders>
                    <w:top w:val="nil"/>
                    <w:left w:val="nil"/>
                    <w:bottom w:val="single" w:sz="4" w:space="0" w:color="auto"/>
                    <w:right w:val="single" w:sz="4" w:space="0" w:color="auto"/>
                  </w:tcBorders>
                  <w:shd w:val="clear" w:color="000000" w:fill="FFFFFF"/>
                  <w:vAlign w:val="bottom"/>
                  <w:hideMark/>
                  <w:tcPrChange w:id="136" w:author="Gal1" w:date="2024-12-10T13:03:00Z" w16du:dateUtc="2024-12-10T11:03:00Z">
                    <w:tcPr>
                      <w:tcW w:w="1136" w:type="dxa"/>
                      <w:gridSpan w:val="2"/>
                      <w:tcBorders>
                        <w:top w:val="nil"/>
                        <w:left w:val="nil"/>
                        <w:bottom w:val="single" w:sz="4" w:space="0" w:color="auto"/>
                        <w:right w:val="single" w:sz="4" w:space="0" w:color="auto"/>
                      </w:tcBorders>
                      <w:shd w:val="clear" w:color="000000" w:fill="FFFFFF"/>
                      <w:vAlign w:val="bottom"/>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100% investitii negeneratoare de venit 90% pentru investitii generatoare de venit</w:t>
                  </w:r>
                </w:p>
              </w:tc>
              <w:tc>
                <w:tcPr>
                  <w:tcW w:w="2310" w:type="dxa"/>
                  <w:tcBorders>
                    <w:top w:val="nil"/>
                    <w:left w:val="nil"/>
                    <w:bottom w:val="single" w:sz="4" w:space="0" w:color="auto"/>
                    <w:right w:val="single" w:sz="4" w:space="0" w:color="auto"/>
                  </w:tcBorders>
                  <w:shd w:val="clear" w:color="auto" w:fill="FFFF00"/>
                  <w:vAlign w:val="bottom"/>
                  <w:hideMark/>
                  <w:tcPrChange w:id="137" w:author="Gal1" w:date="2024-12-10T13:03:00Z" w16du:dateUtc="2024-12-10T11:03:00Z">
                    <w:tcPr>
                      <w:tcW w:w="1682" w:type="dxa"/>
                      <w:tcBorders>
                        <w:top w:val="nil"/>
                        <w:left w:val="nil"/>
                        <w:bottom w:val="single" w:sz="4" w:space="0" w:color="auto"/>
                        <w:right w:val="single" w:sz="4" w:space="0" w:color="auto"/>
                      </w:tcBorders>
                      <w:shd w:val="clear" w:color="000000" w:fill="FFFFFF"/>
                      <w:vAlign w:val="bottom"/>
                      <w:hideMark/>
                    </w:tcPr>
                  </w:tcPrChange>
                </w:tcPr>
                <w:p w:rsidR="00FA66A6" w:rsidRDefault="00FA66A6" w:rsidP="00FA66A6">
                  <w:pPr>
                    <w:spacing w:after="0" w:line="240" w:lineRule="auto"/>
                    <w:jc w:val="right"/>
                    <w:rPr>
                      <w:ins w:id="138" w:author="Gal1" w:date="2024-12-10T13:03:00Z" w16du:dateUtc="2024-12-10T11:03:00Z"/>
                      <w:rFonts w:ascii="Trebuchet MS" w:eastAsia="Times New Roman" w:hAnsi="Trebuchet MS" w:cs="Calibri"/>
                      <w:b/>
                      <w:bCs/>
                      <w:color w:val="3F3F76"/>
                      <w:lang w:val="en-US"/>
                    </w:rPr>
                  </w:pPr>
                  <w:del w:id="139" w:author="Gal1" w:date="2024-12-10T13:03:00Z" w16du:dateUtc="2024-12-10T11:03:00Z">
                    <w:r w:rsidRPr="00FA66A6" w:rsidDel="00FA66A6">
                      <w:rPr>
                        <w:rFonts w:ascii="Trebuchet MS" w:eastAsia="Times New Roman" w:hAnsi="Trebuchet MS" w:cs="Calibri"/>
                        <w:b/>
                        <w:bCs/>
                        <w:color w:val="3F3F76"/>
                        <w:lang w:val="en-US"/>
                      </w:rPr>
                      <w:delText>137.213,00</w:delText>
                    </w:r>
                  </w:del>
                </w:p>
                <w:p w:rsidR="00FA66A6" w:rsidRPr="00FA66A6" w:rsidRDefault="00FA66A6" w:rsidP="00FA66A6">
                  <w:pPr>
                    <w:spacing w:after="0" w:line="240" w:lineRule="auto"/>
                    <w:jc w:val="right"/>
                    <w:rPr>
                      <w:rFonts w:ascii="Trebuchet MS" w:eastAsia="Times New Roman" w:hAnsi="Trebuchet MS" w:cs="Calibri"/>
                      <w:b/>
                      <w:bCs/>
                      <w:color w:val="3F3F76"/>
                      <w:lang w:val="en-US"/>
                    </w:rPr>
                  </w:pPr>
                  <w:ins w:id="140" w:author="Gal1" w:date="2024-12-10T13:03:00Z" w16du:dateUtc="2024-12-10T11:03:00Z">
                    <w:r>
                      <w:rPr>
                        <w:rFonts w:ascii="Trebuchet MS" w:eastAsia="Times New Roman" w:hAnsi="Trebuchet MS" w:cs="Calibri"/>
                        <w:b/>
                        <w:bCs/>
                        <w:color w:val="3F3F76"/>
                        <w:lang w:val="en-US"/>
                      </w:rPr>
                      <w:t>126.288,59</w:t>
                    </w:r>
                  </w:ins>
                </w:p>
              </w:tc>
              <w:tc>
                <w:tcPr>
                  <w:tcW w:w="1238" w:type="dxa"/>
                  <w:vMerge/>
                  <w:tcBorders>
                    <w:top w:val="nil"/>
                    <w:left w:val="single" w:sz="4" w:space="0" w:color="auto"/>
                    <w:bottom w:val="single" w:sz="4" w:space="0" w:color="auto"/>
                    <w:right w:val="single" w:sz="4" w:space="0" w:color="auto"/>
                  </w:tcBorders>
                  <w:shd w:val="clear" w:color="auto" w:fill="FFFF00"/>
                  <w:vAlign w:val="center"/>
                  <w:hideMark/>
                  <w:tcPrChange w:id="141" w:author="Gal1" w:date="2024-12-10T13:03:00Z" w16du:dateUtc="2024-12-10T11:03:00Z">
                    <w:tcPr>
                      <w:tcW w:w="1820" w:type="dxa"/>
                      <w:gridSpan w:val="2"/>
                      <w:vMerge/>
                      <w:tcBorders>
                        <w:top w:val="nil"/>
                        <w:left w:val="single" w:sz="4"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200" w:type="dxa"/>
                  <w:vMerge/>
                  <w:tcBorders>
                    <w:top w:val="single" w:sz="8" w:space="0" w:color="auto"/>
                    <w:left w:val="single" w:sz="4" w:space="0" w:color="auto"/>
                    <w:bottom w:val="single" w:sz="4" w:space="0" w:color="auto"/>
                    <w:right w:val="single" w:sz="8" w:space="0" w:color="auto"/>
                  </w:tcBorders>
                  <w:shd w:val="clear" w:color="auto" w:fill="FFFF00"/>
                  <w:vAlign w:val="center"/>
                  <w:hideMark/>
                  <w:tcPrChange w:id="142" w:author="Gal1" w:date="2024-12-10T13:03:00Z" w16du:dateUtc="2024-12-10T11:03:00Z">
                    <w:tcPr>
                      <w:tcW w:w="1185" w:type="dxa"/>
                      <w:gridSpan w:val="2"/>
                      <w:vMerge/>
                      <w:tcBorders>
                        <w:top w:val="single" w:sz="8" w:space="0" w:color="auto"/>
                        <w:left w:val="single" w:sz="4" w:space="0" w:color="auto"/>
                        <w:bottom w:val="single" w:sz="4" w:space="0" w:color="auto"/>
                        <w:right w:val="single" w:sz="8"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r>
            <w:tr w:rsidR="00FA66A6" w:rsidRPr="00FA66A6" w:rsidTr="00FA66A6">
              <w:tblPrEx>
                <w:tblW w:w="9129" w:type="dxa"/>
                <w:tblPrExChange w:id="143" w:author="Gal1" w:date="2024-12-10T13:04:00Z" w16du:dateUtc="2024-12-10T11:04:00Z">
                  <w:tblPrEx>
                    <w:tblW w:w="9129" w:type="dxa"/>
                  </w:tblPrEx>
                </w:tblPrExChange>
              </w:tblPrEx>
              <w:trPr>
                <w:trHeight w:val="1728"/>
                <w:trPrChange w:id="144" w:author="Gal1" w:date="2024-12-10T13:04:00Z" w16du:dateUtc="2024-12-10T11:04:00Z">
                  <w:trPr>
                    <w:gridAfter w:val="0"/>
                    <w:trHeight w:val="1728"/>
                  </w:trPr>
                </w:trPrChange>
              </w:trPr>
              <w:tc>
                <w:tcPr>
                  <w:tcW w:w="903" w:type="dxa"/>
                  <w:vMerge/>
                  <w:tcBorders>
                    <w:top w:val="nil"/>
                    <w:left w:val="single" w:sz="8" w:space="0" w:color="auto"/>
                    <w:bottom w:val="single" w:sz="4" w:space="0" w:color="auto"/>
                    <w:right w:val="single" w:sz="4" w:space="0" w:color="auto"/>
                  </w:tcBorders>
                  <w:vAlign w:val="center"/>
                  <w:hideMark/>
                  <w:tcPrChange w:id="145" w:author="Gal1" w:date="2024-12-10T13:04:00Z" w16du:dateUtc="2024-12-10T11:04:00Z">
                    <w:tcPr>
                      <w:tcW w:w="1283" w:type="dxa"/>
                      <w:gridSpan w:val="3"/>
                      <w:vMerge/>
                      <w:tcBorders>
                        <w:top w:val="nil"/>
                        <w:left w:val="single" w:sz="8"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964" w:type="dxa"/>
                  <w:vMerge/>
                  <w:tcBorders>
                    <w:top w:val="nil"/>
                    <w:left w:val="single" w:sz="4" w:space="0" w:color="auto"/>
                    <w:bottom w:val="single" w:sz="4" w:space="0" w:color="auto"/>
                    <w:right w:val="single" w:sz="4" w:space="0" w:color="auto"/>
                  </w:tcBorders>
                  <w:vAlign w:val="center"/>
                  <w:hideMark/>
                  <w:tcPrChange w:id="146" w:author="Gal1" w:date="2024-12-10T13:04:00Z" w16du:dateUtc="2024-12-10T11:04:00Z">
                    <w:tcPr>
                      <w:tcW w:w="952" w:type="dxa"/>
                      <w:gridSpan w:val="2"/>
                      <w:vMerge/>
                      <w:tcBorders>
                        <w:top w:val="nil"/>
                        <w:left w:val="single" w:sz="4"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364" w:type="dxa"/>
                  <w:tcBorders>
                    <w:top w:val="nil"/>
                    <w:left w:val="nil"/>
                    <w:bottom w:val="single" w:sz="4" w:space="0" w:color="auto"/>
                    <w:right w:val="single" w:sz="4" w:space="0" w:color="auto"/>
                  </w:tcBorders>
                  <w:shd w:val="clear" w:color="000000" w:fill="FFFFFF"/>
                  <w:vAlign w:val="bottom"/>
                  <w:hideMark/>
                  <w:tcPrChange w:id="147" w:author="Gal1" w:date="2024-12-10T13:04:00Z" w16du:dateUtc="2024-12-10T11:04:00Z">
                    <w:tcPr>
                      <w:tcW w:w="1071" w:type="dxa"/>
                      <w:gridSpan w:val="2"/>
                      <w:tcBorders>
                        <w:top w:val="nil"/>
                        <w:left w:val="nil"/>
                        <w:bottom w:val="single" w:sz="4" w:space="0" w:color="auto"/>
                        <w:right w:val="single" w:sz="4" w:space="0" w:color="auto"/>
                      </w:tcBorders>
                      <w:shd w:val="clear" w:color="000000" w:fill="FFFFFF"/>
                      <w:vAlign w:val="bottom"/>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M6/6B</w:t>
                  </w:r>
                </w:p>
              </w:tc>
              <w:tc>
                <w:tcPr>
                  <w:tcW w:w="1150" w:type="dxa"/>
                  <w:tcBorders>
                    <w:top w:val="nil"/>
                    <w:left w:val="nil"/>
                    <w:bottom w:val="single" w:sz="4" w:space="0" w:color="auto"/>
                    <w:right w:val="single" w:sz="4" w:space="0" w:color="auto"/>
                  </w:tcBorders>
                  <w:shd w:val="clear" w:color="000000" w:fill="FFFFFF"/>
                  <w:vAlign w:val="bottom"/>
                  <w:hideMark/>
                  <w:tcPrChange w:id="148" w:author="Gal1" w:date="2024-12-10T13:04:00Z" w16du:dateUtc="2024-12-10T11:04:00Z">
                    <w:tcPr>
                      <w:tcW w:w="1136" w:type="dxa"/>
                      <w:gridSpan w:val="2"/>
                      <w:tcBorders>
                        <w:top w:val="nil"/>
                        <w:left w:val="nil"/>
                        <w:bottom w:val="single" w:sz="4" w:space="0" w:color="auto"/>
                        <w:right w:val="single" w:sz="4" w:space="0" w:color="auto"/>
                      </w:tcBorders>
                      <w:shd w:val="clear" w:color="000000" w:fill="FFFFFF"/>
                      <w:vAlign w:val="bottom"/>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100% investitii negeneratoare de venit 90% pentru investitii generatoare de venit</w:t>
                  </w:r>
                </w:p>
              </w:tc>
              <w:tc>
                <w:tcPr>
                  <w:tcW w:w="2310" w:type="dxa"/>
                  <w:tcBorders>
                    <w:top w:val="nil"/>
                    <w:left w:val="nil"/>
                    <w:bottom w:val="single" w:sz="4" w:space="0" w:color="auto"/>
                    <w:right w:val="single" w:sz="4" w:space="0" w:color="auto"/>
                  </w:tcBorders>
                  <w:shd w:val="clear" w:color="auto" w:fill="FFFF00"/>
                  <w:vAlign w:val="bottom"/>
                  <w:hideMark/>
                  <w:tcPrChange w:id="149" w:author="Gal1" w:date="2024-12-10T13:04:00Z" w16du:dateUtc="2024-12-10T11:04:00Z">
                    <w:tcPr>
                      <w:tcW w:w="1682" w:type="dxa"/>
                      <w:tcBorders>
                        <w:top w:val="nil"/>
                        <w:left w:val="nil"/>
                        <w:bottom w:val="single" w:sz="4" w:space="0" w:color="auto"/>
                        <w:right w:val="single" w:sz="4" w:space="0" w:color="auto"/>
                      </w:tcBorders>
                      <w:shd w:val="clear" w:color="000000" w:fill="FFFFFF"/>
                      <w:vAlign w:val="bottom"/>
                      <w:hideMark/>
                    </w:tcPr>
                  </w:tcPrChange>
                </w:tcPr>
                <w:p w:rsidR="00FA66A6" w:rsidRDefault="00FA66A6" w:rsidP="00FA66A6">
                  <w:pPr>
                    <w:spacing w:after="0" w:line="240" w:lineRule="auto"/>
                    <w:jc w:val="right"/>
                    <w:rPr>
                      <w:ins w:id="150" w:author="Gal1" w:date="2024-12-10T13:04:00Z" w16du:dateUtc="2024-12-10T11:04:00Z"/>
                      <w:rFonts w:ascii="Trebuchet MS" w:eastAsia="Times New Roman" w:hAnsi="Trebuchet MS" w:cs="Calibri"/>
                      <w:b/>
                      <w:bCs/>
                      <w:color w:val="3F3F76"/>
                      <w:lang w:val="en-US"/>
                    </w:rPr>
                  </w:pPr>
                  <w:del w:id="151" w:author="Gal1" w:date="2024-12-10T13:04:00Z" w16du:dateUtc="2024-12-10T11:04:00Z">
                    <w:r w:rsidRPr="00FA66A6" w:rsidDel="00FA66A6">
                      <w:rPr>
                        <w:rFonts w:ascii="Trebuchet MS" w:eastAsia="Times New Roman" w:hAnsi="Trebuchet MS" w:cs="Calibri"/>
                        <w:b/>
                        <w:bCs/>
                        <w:color w:val="3F3F76"/>
                        <w:lang w:val="en-US"/>
                      </w:rPr>
                      <w:delText>113.919,00</w:delText>
                    </w:r>
                  </w:del>
                </w:p>
                <w:p w:rsidR="00FA66A6" w:rsidRPr="00FA66A6" w:rsidRDefault="00FA66A6" w:rsidP="00FA66A6">
                  <w:pPr>
                    <w:spacing w:after="0" w:line="240" w:lineRule="auto"/>
                    <w:jc w:val="right"/>
                    <w:rPr>
                      <w:rFonts w:ascii="Trebuchet MS" w:eastAsia="Times New Roman" w:hAnsi="Trebuchet MS" w:cs="Calibri"/>
                      <w:b/>
                      <w:bCs/>
                      <w:color w:val="3F3F76"/>
                      <w:lang w:val="en-US"/>
                    </w:rPr>
                  </w:pPr>
                  <w:ins w:id="152" w:author="Gal1" w:date="2024-12-10T13:04:00Z" w16du:dateUtc="2024-12-10T11:04:00Z">
                    <w:r>
                      <w:rPr>
                        <w:rFonts w:ascii="Trebuchet MS" w:eastAsia="Times New Roman" w:hAnsi="Trebuchet MS" w:cs="Calibri"/>
                        <w:b/>
                        <w:bCs/>
                        <w:color w:val="3F3F76"/>
                        <w:lang w:val="en-US"/>
                      </w:rPr>
                      <w:t>104.742</w:t>
                    </w:r>
                  </w:ins>
                  <w:ins w:id="153" w:author="Gal1" w:date="2024-12-12T13:00:00Z" w16du:dateUtc="2024-12-12T11:00:00Z">
                    <w:r w:rsidR="003161E4">
                      <w:rPr>
                        <w:rFonts w:ascii="Trebuchet MS" w:eastAsia="Times New Roman" w:hAnsi="Trebuchet MS" w:cs="Calibri"/>
                        <w:b/>
                        <w:bCs/>
                        <w:color w:val="3F3F76"/>
                        <w:lang w:val="en-US"/>
                      </w:rPr>
                      <w:t>,</w:t>
                    </w:r>
                  </w:ins>
                  <w:ins w:id="154" w:author="Gal1" w:date="2024-12-10T13:04:00Z" w16du:dateUtc="2024-12-10T11:04:00Z">
                    <w:r>
                      <w:rPr>
                        <w:rFonts w:ascii="Trebuchet MS" w:eastAsia="Times New Roman" w:hAnsi="Trebuchet MS" w:cs="Calibri"/>
                        <w:b/>
                        <w:bCs/>
                        <w:color w:val="3F3F76"/>
                        <w:lang w:val="en-US"/>
                      </w:rPr>
                      <w:t>07</w:t>
                    </w:r>
                  </w:ins>
                </w:p>
              </w:tc>
              <w:tc>
                <w:tcPr>
                  <w:tcW w:w="1238" w:type="dxa"/>
                  <w:vMerge/>
                  <w:tcBorders>
                    <w:top w:val="nil"/>
                    <w:left w:val="single" w:sz="4" w:space="0" w:color="auto"/>
                    <w:bottom w:val="single" w:sz="4" w:space="0" w:color="auto"/>
                    <w:right w:val="single" w:sz="4" w:space="0" w:color="auto"/>
                  </w:tcBorders>
                  <w:shd w:val="clear" w:color="auto" w:fill="FFFF00"/>
                  <w:vAlign w:val="center"/>
                  <w:hideMark/>
                  <w:tcPrChange w:id="155" w:author="Gal1" w:date="2024-12-10T13:04:00Z" w16du:dateUtc="2024-12-10T11:04:00Z">
                    <w:tcPr>
                      <w:tcW w:w="1820" w:type="dxa"/>
                      <w:gridSpan w:val="2"/>
                      <w:vMerge/>
                      <w:tcBorders>
                        <w:top w:val="nil"/>
                        <w:left w:val="single" w:sz="4" w:space="0" w:color="auto"/>
                        <w:bottom w:val="single" w:sz="4" w:space="0" w:color="auto"/>
                        <w:right w:val="single" w:sz="4"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c>
                <w:tcPr>
                  <w:tcW w:w="1200" w:type="dxa"/>
                  <w:vMerge/>
                  <w:tcBorders>
                    <w:top w:val="single" w:sz="8" w:space="0" w:color="auto"/>
                    <w:left w:val="single" w:sz="4" w:space="0" w:color="auto"/>
                    <w:bottom w:val="single" w:sz="4" w:space="0" w:color="auto"/>
                    <w:right w:val="single" w:sz="8" w:space="0" w:color="auto"/>
                  </w:tcBorders>
                  <w:shd w:val="clear" w:color="auto" w:fill="FFFF00"/>
                  <w:vAlign w:val="center"/>
                  <w:hideMark/>
                  <w:tcPrChange w:id="156" w:author="Gal1" w:date="2024-12-10T13:04:00Z" w16du:dateUtc="2024-12-10T11:04:00Z">
                    <w:tcPr>
                      <w:tcW w:w="1185" w:type="dxa"/>
                      <w:gridSpan w:val="2"/>
                      <w:vMerge/>
                      <w:tcBorders>
                        <w:top w:val="single" w:sz="8" w:space="0" w:color="auto"/>
                        <w:left w:val="single" w:sz="4" w:space="0" w:color="auto"/>
                        <w:bottom w:val="single" w:sz="4" w:space="0" w:color="auto"/>
                        <w:right w:val="single" w:sz="8" w:space="0" w:color="auto"/>
                      </w:tcBorders>
                      <w:vAlign w:val="center"/>
                      <w:hideMark/>
                    </w:tcPr>
                  </w:tcPrChange>
                </w:tcPr>
                <w:p w:rsidR="00FA66A6" w:rsidRPr="00FA66A6" w:rsidRDefault="00FA66A6" w:rsidP="00FA66A6">
                  <w:pPr>
                    <w:spacing w:after="0" w:line="240" w:lineRule="auto"/>
                    <w:rPr>
                      <w:rFonts w:ascii="Trebuchet MS" w:eastAsia="Times New Roman" w:hAnsi="Trebuchet MS" w:cs="Calibri"/>
                      <w:b/>
                      <w:bCs/>
                      <w:color w:val="3F3F76"/>
                      <w:lang w:val="en-US"/>
                    </w:rPr>
                  </w:pPr>
                </w:p>
              </w:tc>
            </w:tr>
            <w:tr w:rsidR="00FA66A6" w:rsidRPr="00FA66A6" w:rsidTr="00FA66A6">
              <w:trPr>
                <w:trHeight w:val="300"/>
              </w:trPr>
              <w:tc>
                <w:tcPr>
                  <w:tcW w:w="4381" w:type="dxa"/>
                  <w:gridSpan w:val="4"/>
                  <w:tcBorders>
                    <w:top w:val="single" w:sz="4" w:space="0" w:color="auto"/>
                    <w:left w:val="single" w:sz="8" w:space="0" w:color="auto"/>
                    <w:bottom w:val="single" w:sz="8" w:space="0" w:color="auto"/>
                    <w:right w:val="single" w:sz="4" w:space="0" w:color="000000"/>
                  </w:tcBorders>
                  <w:shd w:val="clear" w:color="000000" w:fill="FBCDEE"/>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TOTAL 19.2</w:t>
                  </w:r>
                </w:p>
              </w:tc>
              <w:tc>
                <w:tcPr>
                  <w:tcW w:w="2310" w:type="dxa"/>
                  <w:tcBorders>
                    <w:top w:val="nil"/>
                    <w:left w:val="nil"/>
                    <w:bottom w:val="single" w:sz="8" w:space="0" w:color="auto"/>
                    <w:right w:val="single" w:sz="4" w:space="0" w:color="auto"/>
                  </w:tcBorders>
                  <w:shd w:val="clear" w:color="000000" w:fill="FBCDEE"/>
                  <w:vAlign w:val="bottom"/>
                  <w:hideMark/>
                </w:tcPr>
                <w:p w:rsidR="00FA66A6" w:rsidRPr="00FA66A6" w:rsidRDefault="00FA66A6" w:rsidP="00FA66A6">
                  <w:pPr>
                    <w:spacing w:after="0" w:line="240" w:lineRule="auto"/>
                    <w:jc w:val="right"/>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1.987.888,12</w:t>
                  </w:r>
                </w:p>
              </w:tc>
              <w:tc>
                <w:tcPr>
                  <w:tcW w:w="1238" w:type="dxa"/>
                  <w:tcBorders>
                    <w:top w:val="nil"/>
                    <w:left w:val="nil"/>
                    <w:bottom w:val="single" w:sz="8" w:space="0" w:color="auto"/>
                    <w:right w:val="single" w:sz="4" w:space="0" w:color="auto"/>
                  </w:tcBorders>
                  <w:shd w:val="clear" w:color="000000" w:fill="FBCDEE"/>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200" w:type="dxa"/>
                  <w:tcBorders>
                    <w:top w:val="nil"/>
                    <w:left w:val="nil"/>
                    <w:bottom w:val="single" w:sz="8" w:space="0" w:color="auto"/>
                    <w:right w:val="single" w:sz="8" w:space="0" w:color="auto"/>
                  </w:tcBorders>
                  <w:shd w:val="clear" w:color="000000" w:fill="FBCDEE"/>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r>
            <w:tr w:rsidR="00FA66A6" w:rsidRPr="00FA66A6" w:rsidTr="00FA66A6">
              <w:trPr>
                <w:trHeight w:val="600"/>
              </w:trPr>
              <w:tc>
                <w:tcPr>
                  <w:tcW w:w="903" w:type="dxa"/>
                  <w:tcBorders>
                    <w:top w:val="nil"/>
                    <w:left w:val="single" w:sz="4" w:space="0" w:color="auto"/>
                    <w:bottom w:val="single" w:sz="4" w:space="0" w:color="auto"/>
                    <w:right w:val="single" w:sz="4" w:space="0" w:color="auto"/>
                  </w:tcBorders>
                  <w:shd w:val="clear" w:color="000000" w:fill="FFCC99"/>
                  <w:vAlign w:val="center"/>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19.4</w:t>
                  </w:r>
                </w:p>
              </w:tc>
              <w:tc>
                <w:tcPr>
                  <w:tcW w:w="3478" w:type="dxa"/>
                  <w:gridSpan w:val="3"/>
                  <w:tcBorders>
                    <w:top w:val="nil"/>
                    <w:left w:val="nil"/>
                    <w:bottom w:val="single" w:sz="4" w:space="0" w:color="auto"/>
                    <w:right w:val="single" w:sz="4" w:space="0" w:color="000000"/>
                  </w:tcBorders>
                  <w:shd w:val="clear" w:color="000000" w:fill="FFFF99"/>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Cheltuieli de funcționare și animare</w:t>
                  </w:r>
                  <w:r w:rsidRPr="00FA66A6">
                    <w:rPr>
                      <w:rFonts w:ascii="Calibri" w:eastAsia="Times New Roman" w:hAnsi="Calibri" w:cs="Calibri"/>
                      <w:b/>
                      <w:bCs/>
                      <w:color w:val="3F3F76"/>
                      <w:lang w:val="en-US"/>
                    </w:rPr>
                    <w:t>³</w:t>
                  </w:r>
                </w:p>
              </w:tc>
              <w:tc>
                <w:tcPr>
                  <w:tcW w:w="2310" w:type="dxa"/>
                  <w:tcBorders>
                    <w:top w:val="nil"/>
                    <w:left w:val="nil"/>
                    <w:bottom w:val="single" w:sz="4" w:space="0" w:color="auto"/>
                    <w:right w:val="single" w:sz="4" w:space="0" w:color="auto"/>
                  </w:tcBorders>
                  <w:shd w:val="clear" w:color="000000" w:fill="FFFF99"/>
                  <w:vAlign w:val="bottom"/>
                  <w:hideMark/>
                </w:tcPr>
                <w:p w:rsidR="00FA66A6" w:rsidRPr="00FA66A6" w:rsidRDefault="00FA66A6" w:rsidP="00FA66A6">
                  <w:pPr>
                    <w:spacing w:after="0" w:line="240" w:lineRule="auto"/>
                    <w:jc w:val="right"/>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520.839,05</w:t>
                  </w:r>
                </w:p>
              </w:tc>
              <w:tc>
                <w:tcPr>
                  <w:tcW w:w="1238" w:type="dxa"/>
                  <w:tcBorders>
                    <w:top w:val="nil"/>
                    <w:left w:val="nil"/>
                    <w:bottom w:val="single" w:sz="4" w:space="0" w:color="auto"/>
                    <w:right w:val="single" w:sz="4" w:space="0" w:color="auto"/>
                  </w:tcBorders>
                  <w:shd w:val="clear" w:color="000000" w:fill="FFFF99"/>
                  <w:vAlign w:val="bottom"/>
                  <w:hideMark/>
                </w:tcPr>
                <w:p w:rsidR="00FA66A6" w:rsidRPr="00FA66A6" w:rsidRDefault="00FA66A6" w:rsidP="00FA66A6">
                  <w:pPr>
                    <w:spacing w:after="0" w:line="240" w:lineRule="auto"/>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 </w:t>
                  </w:r>
                </w:p>
              </w:tc>
              <w:tc>
                <w:tcPr>
                  <w:tcW w:w="1200" w:type="dxa"/>
                  <w:tcBorders>
                    <w:top w:val="nil"/>
                    <w:left w:val="nil"/>
                    <w:bottom w:val="single" w:sz="4" w:space="0" w:color="auto"/>
                    <w:right w:val="single" w:sz="8" w:space="0" w:color="60497A"/>
                  </w:tcBorders>
                  <w:shd w:val="clear" w:color="000000" w:fill="FFFF99"/>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20,00%</w:t>
                  </w:r>
                </w:p>
              </w:tc>
            </w:tr>
            <w:tr w:rsidR="00FA66A6" w:rsidRPr="00FA66A6" w:rsidTr="00FA66A6">
              <w:trPr>
                <w:trHeight w:val="300"/>
              </w:trPr>
              <w:tc>
                <w:tcPr>
                  <w:tcW w:w="4381" w:type="dxa"/>
                  <w:gridSpan w:val="4"/>
                  <w:tcBorders>
                    <w:top w:val="single" w:sz="4" w:space="0" w:color="auto"/>
                    <w:left w:val="single" w:sz="8" w:space="0" w:color="60497A"/>
                    <w:bottom w:val="single" w:sz="8" w:space="0" w:color="60497A"/>
                    <w:right w:val="single" w:sz="4" w:space="0" w:color="000000"/>
                  </w:tcBorders>
                  <w:shd w:val="clear" w:color="000000" w:fill="FBCDEE"/>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TOTAL GENERAL - FEADR</w:t>
                  </w:r>
                </w:p>
              </w:tc>
              <w:tc>
                <w:tcPr>
                  <w:tcW w:w="4748" w:type="dxa"/>
                  <w:gridSpan w:val="3"/>
                  <w:tcBorders>
                    <w:top w:val="single" w:sz="4" w:space="0" w:color="auto"/>
                    <w:left w:val="nil"/>
                    <w:bottom w:val="single" w:sz="8" w:space="0" w:color="60497A"/>
                    <w:right w:val="single" w:sz="8" w:space="0" w:color="60497A"/>
                  </w:tcBorders>
                  <w:shd w:val="clear" w:color="000000" w:fill="FBCDEE"/>
                  <w:vAlign w:val="bottom"/>
                  <w:hideMark/>
                </w:tcPr>
                <w:p w:rsidR="00FA66A6" w:rsidRPr="00FA66A6" w:rsidRDefault="00FA66A6" w:rsidP="00FA66A6">
                  <w:pPr>
                    <w:spacing w:after="0" w:line="240" w:lineRule="auto"/>
                    <w:jc w:val="center"/>
                    <w:rPr>
                      <w:rFonts w:ascii="Trebuchet MS" w:eastAsia="Times New Roman" w:hAnsi="Trebuchet MS" w:cs="Calibri"/>
                      <w:b/>
                      <w:bCs/>
                      <w:color w:val="3F3F76"/>
                      <w:lang w:val="en-US"/>
                    </w:rPr>
                  </w:pPr>
                  <w:r w:rsidRPr="00FA66A6">
                    <w:rPr>
                      <w:rFonts w:ascii="Trebuchet MS" w:eastAsia="Times New Roman" w:hAnsi="Trebuchet MS" w:cs="Calibri"/>
                      <w:b/>
                      <w:bCs/>
                      <w:color w:val="3F3F76"/>
                      <w:lang w:val="en-US"/>
                    </w:rPr>
                    <w:t>2</w:t>
                  </w:r>
                  <w:r w:rsidR="00BE1119">
                    <w:rPr>
                      <w:rFonts w:ascii="Trebuchet MS" w:eastAsia="Times New Roman" w:hAnsi="Trebuchet MS" w:cs="Calibri"/>
                      <w:b/>
                      <w:bCs/>
                      <w:color w:val="3F3F76"/>
                      <w:lang w:val="en-US"/>
                    </w:rPr>
                    <w:t>.</w:t>
                  </w:r>
                  <w:r w:rsidRPr="00FA66A6">
                    <w:rPr>
                      <w:rFonts w:ascii="Trebuchet MS" w:eastAsia="Times New Roman" w:hAnsi="Trebuchet MS" w:cs="Calibri"/>
                      <w:b/>
                      <w:bCs/>
                      <w:color w:val="3F3F76"/>
                      <w:lang w:val="en-US"/>
                    </w:rPr>
                    <w:t>508</w:t>
                  </w:r>
                  <w:r w:rsidR="00BE1119">
                    <w:rPr>
                      <w:rFonts w:ascii="Trebuchet MS" w:eastAsia="Times New Roman" w:hAnsi="Trebuchet MS" w:cs="Calibri"/>
                      <w:b/>
                      <w:bCs/>
                      <w:color w:val="3F3F76"/>
                      <w:lang w:val="en-US"/>
                    </w:rPr>
                    <w:t>.</w:t>
                  </w:r>
                  <w:r w:rsidRPr="00FA66A6">
                    <w:rPr>
                      <w:rFonts w:ascii="Trebuchet MS" w:eastAsia="Times New Roman" w:hAnsi="Trebuchet MS" w:cs="Calibri"/>
                      <w:b/>
                      <w:bCs/>
                      <w:color w:val="3F3F76"/>
                      <w:lang w:val="en-US"/>
                    </w:rPr>
                    <w:t>727</w:t>
                  </w:r>
                  <w:r w:rsidR="00BE1119">
                    <w:rPr>
                      <w:rFonts w:ascii="Trebuchet MS" w:eastAsia="Times New Roman" w:hAnsi="Trebuchet MS" w:cs="Calibri"/>
                      <w:b/>
                      <w:bCs/>
                      <w:color w:val="3F3F76"/>
                      <w:lang w:val="en-US"/>
                    </w:rPr>
                    <w:t>,</w:t>
                  </w:r>
                  <w:r w:rsidRPr="00FA66A6">
                    <w:rPr>
                      <w:rFonts w:ascii="Trebuchet MS" w:eastAsia="Times New Roman" w:hAnsi="Trebuchet MS" w:cs="Calibri"/>
                      <w:b/>
                      <w:bCs/>
                      <w:color w:val="3F3F76"/>
                      <w:lang w:val="en-US"/>
                    </w:rPr>
                    <w:t>17</w:t>
                  </w:r>
                </w:p>
              </w:tc>
            </w:tr>
          </w:tbl>
          <w:p w:rsidR="00FA66A6" w:rsidRDefault="00FA66A6" w:rsidP="004211EF">
            <w:pPr>
              <w:spacing w:after="0"/>
              <w:jc w:val="both"/>
              <w:rPr>
                <w:rFonts w:ascii="Trebuchet MS" w:hAnsi="Trebuchet MS"/>
              </w:rPr>
            </w:pPr>
          </w:p>
          <w:p w:rsidR="00FA66A6" w:rsidRDefault="00FA66A6" w:rsidP="004211EF">
            <w:pPr>
              <w:spacing w:after="0"/>
              <w:jc w:val="both"/>
              <w:rPr>
                <w:rFonts w:ascii="Trebuchet MS" w:hAnsi="Trebuchet MS"/>
              </w:rPr>
            </w:pPr>
          </w:p>
          <w:p w:rsidR="00FA66A6" w:rsidRDefault="00FA66A6" w:rsidP="004211EF">
            <w:pPr>
              <w:spacing w:after="0"/>
              <w:jc w:val="both"/>
              <w:rPr>
                <w:rFonts w:ascii="Trebuchet MS" w:hAnsi="Trebuchet MS"/>
              </w:rPr>
            </w:pPr>
          </w:p>
          <w:p w:rsidR="004211EF" w:rsidRDefault="004211EF" w:rsidP="004211EF">
            <w:pPr>
              <w:spacing w:after="0"/>
              <w:jc w:val="both"/>
              <w:rPr>
                <w:rFonts w:ascii="Trebuchet MS" w:hAnsi="Trebuchet MS"/>
              </w:rPr>
            </w:pPr>
          </w:p>
          <w:p w:rsidR="00FA66A6" w:rsidRPr="00FA66A6" w:rsidRDefault="00FA66A6" w:rsidP="00FA66A6">
            <w:pPr>
              <w:pStyle w:val="ListParagraph"/>
              <w:keepNext/>
              <w:numPr>
                <w:ilvl w:val="0"/>
                <w:numId w:val="5"/>
              </w:numPr>
              <w:spacing w:before="240" w:after="240" w:line="240" w:lineRule="auto"/>
              <w:jc w:val="both"/>
              <w:outlineLvl w:val="4"/>
              <w:rPr>
                <w:rFonts w:ascii="Trebuchet MS" w:eastAsia="Times New Roman" w:hAnsi="Trebuchet MS" w:cs="Times New Roman"/>
                <w:noProof/>
                <w:szCs w:val="24"/>
                <w:u w:val="single"/>
              </w:rPr>
            </w:pPr>
            <w:r w:rsidRPr="00FA66A6">
              <w:rPr>
                <w:rFonts w:ascii="Trebuchet MS" w:eastAsia="Times New Roman" w:hAnsi="Trebuchet MS" w:cs="Times New Roman"/>
                <w:noProof/>
                <w:szCs w:val="24"/>
                <w:u w:val="single"/>
              </w:rPr>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114"/>
            </w:tblGrid>
            <w:tr w:rsidR="00FA66A6" w:rsidRPr="00E82F56" w:rsidTr="00794BDF">
              <w:tc>
                <w:tcPr>
                  <w:tcW w:w="0" w:type="auto"/>
                  <w:shd w:val="clear" w:color="auto" w:fill="auto"/>
                </w:tcPr>
                <w:p w:rsidR="00FA66A6" w:rsidRPr="00701095" w:rsidRDefault="00FA66A6" w:rsidP="00FA66A6">
                  <w:pPr>
                    <w:spacing w:after="0" w:line="240" w:lineRule="auto"/>
                    <w:jc w:val="both"/>
                    <w:rPr>
                      <w:rFonts w:ascii="Trebuchet MS" w:eastAsia="Times New Roman" w:hAnsi="Trebuchet MS" w:cs="Times New Roman"/>
                      <w:szCs w:val="24"/>
                    </w:rPr>
                  </w:pPr>
                  <w:r w:rsidRPr="00C233E7">
                    <w:rPr>
                      <w:rFonts w:ascii="Trebuchet MS" w:eastAsia="Times New Roman" w:hAnsi="Trebuchet MS" w:cs="Times New Roman"/>
                      <w:szCs w:val="24"/>
                    </w:rPr>
                    <w:t>Efectul generat de această modificare</w:t>
                  </w:r>
                  <w:r>
                    <w:rPr>
                      <w:rFonts w:ascii="Trebuchet MS" w:eastAsia="Times New Roman" w:hAnsi="Trebuchet MS" w:cs="Times New Roman"/>
                      <w:szCs w:val="24"/>
                    </w:rPr>
                    <w:t>,</w:t>
                  </w:r>
                  <w:r w:rsidRPr="004C33E5">
                    <w:rPr>
                      <w:rFonts w:ascii="Trebuchet MS" w:hAnsi="Trebuchet MS"/>
                      <w:noProof/>
                    </w:rPr>
                    <w:t xml:space="preserve"> respectiv </w:t>
                  </w:r>
                  <w:r>
                    <w:rPr>
                      <w:rFonts w:ascii="Trebuchet MS" w:eastAsia="Times New Roman" w:hAnsi="Trebuchet MS" w:cs="Times New Roman"/>
                      <w:noProof/>
                      <w:szCs w:val="24"/>
                    </w:rPr>
                    <w:t xml:space="preserve">redistribuirea fondurilor ramase pe masuri in urma dezangajarii sumelor provenite din proiectele finalizate </w:t>
                  </w:r>
                  <w:r w:rsidR="007E6251">
                    <w:rPr>
                      <w:rFonts w:ascii="Trebuchet MS" w:eastAsia="Times New Roman" w:hAnsi="Trebuchet MS" w:cs="Times New Roman"/>
                      <w:noProof/>
                      <w:szCs w:val="24"/>
                    </w:rPr>
                    <w:t xml:space="preserve">si suma neutilizata de pe masura M1/5D pentru care nu au existat beneficiari interesati , </w:t>
                  </w:r>
                  <w:r>
                    <w:rPr>
                      <w:rFonts w:ascii="Trebuchet MS" w:eastAsia="Times New Roman" w:hAnsi="Trebuchet MS" w:cs="Times New Roman"/>
                      <w:noProof/>
                      <w:szCs w:val="24"/>
                    </w:rPr>
                    <w:t xml:space="preserve">sume ce se vor redistribui pe masura M3/6A pentru care a existat interes din partea beneficiarilor si pe care se va lansa un apel de selectie cu suma actualizata.  </w:t>
                  </w:r>
                  <w:r>
                    <w:rPr>
                      <w:rFonts w:ascii="Trebuchet MS" w:hAnsi="Trebuchet MS"/>
                      <w:noProof/>
                    </w:rPr>
                    <w:t xml:space="preserve">.Aceasta modificare duce la oportunitatea implementarii unei SDL corecta si calitativa prin prisma atingarii scopului de </w:t>
                  </w:r>
                  <w:r>
                    <w:rPr>
                      <w:rFonts w:ascii="Trebuchet MS" w:hAnsi="Trebuchet MS"/>
                      <w:noProof/>
                    </w:rPr>
                    <w:lastRenderedPageBreak/>
                    <w:t xml:space="preserve">a avea o rata de absorbtie cat mai aproape de 100%. Aceasta modificare va facilita acest aspect. </w:t>
                  </w:r>
                </w:p>
                <w:p w:rsidR="00FA66A6" w:rsidRPr="00E82F56" w:rsidRDefault="00FA66A6" w:rsidP="00FA66A6">
                  <w:pPr>
                    <w:spacing w:after="0" w:line="240" w:lineRule="auto"/>
                    <w:jc w:val="both"/>
                    <w:rPr>
                      <w:rFonts w:ascii="Trebuchet MS" w:eastAsia="Times New Roman" w:hAnsi="Trebuchet MS" w:cs="Times New Roman"/>
                      <w:noProof/>
                      <w:szCs w:val="24"/>
                    </w:rPr>
                  </w:pPr>
                </w:p>
              </w:tc>
            </w:tr>
          </w:tbl>
          <w:p w:rsidR="004211EF" w:rsidRDefault="004211EF" w:rsidP="004211EF">
            <w:pPr>
              <w:spacing w:after="0"/>
              <w:jc w:val="both"/>
              <w:rPr>
                <w:rFonts w:ascii="Trebuchet MS" w:hAnsi="Trebuchet MS"/>
              </w:rPr>
            </w:pPr>
          </w:p>
          <w:p w:rsidR="00FA66A6" w:rsidRPr="00FA66A6" w:rsidRDefault="00FA66A6" w:rsidP="00FA66A6">
            <w:pPr>
              <w:pStyle w:val="ListParagraph"/>
              <w:keepNext/>
              <w:numPr>
                <w:ilvl w:val="0"/>
                <w:numId w:val="5"/>
              </w:numPr>
              <w:spacing w:before="240" w:after="240" w:line="240" w:lineRule="auto"/>
              <w:jc w:val="both"/>
              <w:outlineLvl w:val="4"/>
              <w:rPr>
                <w:rFonts w:ascii="Trebuchet MS" w:eastAsia="Times New Roman" w:hAnsi="Trebuchet MS" w:cs="Times New Roman"/>
                <w:noProof/>
                <w:szCs w:val="24"/>
                <w:u w:val="single"/>
              </w:rPr>
            </w:pPr>
            <w:r w:rsidRPr="00FA66A6">
              <w:rPr>
                <w:rFonts w:ascii="Trebuchet MS" w:eastAsia="Times New Roman" w:hAnsi="Trebuchet MS" w:cs="Times New Roman"/>
                <w:noProof/>
                <w:szCs w:val="24"/>
                <w:u w:val="single"/>
              </w:rPr>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114"/>
            </w:tblGrid>
            <w:tr w:rsidR="00FA66A6" w:rsidRPr="00E82F56" w:rsidTr="00794BDF">
              <w:trPr>
                <w:trHeight w:val="378"/>
              </w:trPr>
              <w:tc>
                <w:tcPr>
                  <w:tcW w:w="0" w:type="auto"/>
                  <w:shd w:val="clear" w:color="auto" w:fill="auto"/>
                </w:tcPr>
                <w:p w:rsidR="00FA66A6" w:rsidRPr="00E82F56" w:rsidRDefault="00FA66A6" w:rsidP="00FA66A6">
                  <w:pPr>
                    <w:spacing w:after="0"/>
                    <w:jc w:val="both"/>
                    <w:rPr>
                      <w:rFonts w:ascii="Trebuchet MS" w:eastAsia="Calibri" w:hAnsi="Trebuchet MS" w:cs="Times New Roman"/>
                      <w:noProof/>
                      <w:szCs w:val="24"/>
                    </w:rPr>
                  </w:pPr>
                  <w:r w:rsidRPr="00C233E7">
                    <w:rPr>
                      <w:rFonts w:ascii="Trebuchet MS" w:eastAsia="Times New Roman" w:hAnsi="Trebuchet MS"/>
                      <w:szCs w:val="24"/>
                      <w:lang w:bidi="lo-LA"/>
                    </w:rPr>
                    <w:t>Indicatorii de monitorizare raman neschimbati, urmand ca prezenta modificare sa aduca un impact pozitiv la momentul evaluarii acestora. Ponderea privind atingerea indicatorilor va fi mai mare decat cea propusa initial , ceea ce va reprezenta o plus valoare pentru Strategia de Dezvoltare Locala implementata de Asociatia Grup de Actiune Locala Constanta Sud.</w:t>
                  </w:r>
                </w:p>
              </w:tc>
            </w:tr>
          </w:tbl>
          <w:p w:rsidR="00FA66A6" w:rsidRDefault="00FA66A6" w:rsidP="004211EF">
            <w:pPr>
              <w:spacing w:after="0"/>
              <w:jc w:val="both"/>
              <w:rPr>
                <w:rFonts w:ascii="Trebuchet MS" w:hAnsi="Trebuchet MS"/>
              </w:rPr>
            </w:pPr>
          </w:p>
          <w:p w:rsidR="00331506" w:rsidRPr="00E82F56" w:rsidRDefault="00331506" w:rsidP="00331506">
            <w:pPr>
              <w:pStyle w:val="Default"/>
              <w:spacing w:line="276" w:lineRule="auto"/>
              <w:jc w:val="both"/>
              <w:rPr>
                <w:rFonts w:eastAsia="Times New Roman" w:cs="Times New Roman"/>
                <w:noProof/>
              </w:rPr>
            </w:pPr>
          </w:p>
        </w:tc>
      </w:tr>
    </w:tbl>
    <w:p w:rsidR="00331506" w:rsidRPr="00331506" w:rsidRDefault="00331506" w:rsidP="00331506"/>
    <w:sectPr w:rsidR="00331506" w:rsidRPr="00331506" w:rsidSect="007171FD">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F0B95" w:rsidRDefault="00DF0B95" w:rsidP="00836712">
      <w:pPr>
        <w:spacing w:after="0" w:line="240" w:lineRule="auto"/>
      </w:pPr>
      <w:r>
        <w:separator/>
      </w:r>
    </w:p>
  </w:endnote>
  <w:endnote w:type="continuationSeparator" w:id="0">
    <w:p w:rsidR="00DF0B95" w:rsidRDefault="00DF0B95" w:rsidP="00836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F0B95" w:rsidRDefault="00DF0B95" w:rsidP="00836712">
      <w:pPr>
        <w:spacing w:after="0" w:line="240" w:lineRule="auto"/>
      </w:pPr>
      <w:r>
        <w:separator/>
      </w:r>
    </w:p>
  </w:footnote>
  <w:footnote w:type="continuationSeparator" w:id="0">
    <w:p w:rsidR="00DF0B95" w:rsidRDefault="00DF0B95" w:rsidP="00836712">
      <w:pPr>
        <w:spacing w:after="0" w:line="240" w:lineRule="auto"/>
      </w:pPr>
      <w:r>
        <w:continuationSeparator/>
      </w:r>
    </w:p>
  </w:footnote>
  <w:footnote w:id="1">
    <w:p w:rsidR="00E82F56" w:rsidRDefault="00E82F56" w:rsidP="00E82F56">
      <w:pPr>
        <w:pStyle w:val="FootnoteText"/>
      </w:pPr>
      <w:r>
        <w:rPr>
          <w:rStyle w:val="FootnoteReference"/>
        </w:rPr>
        <w:footnoteRef/>
      </w:r>
      <w:r>
        <w:t xml:space="preserve"> </w:t>
      </w:r>
      <w:r w:rsidRPr="00542272">
        <w:t xml:space="preserve">conform </w:t>
      </w:r>
      <w:r>
        <w:t>încadrării tipurilor de modificări</w:t>
      </w:r>
      <w:r w:rsidRPr="00542272">
        <w:t xml:space="preserve"> din </w:t>
      </w:r>
      <w:r>
        <w:t>prezentul Ghid.</w:t>
      </w:r>
    </w:p>
  </w:footnote>
  <w:footnote w:id="2">
    <w:p w:rsidR="00E82F56" w:rsidRDefault="00E82F56" w:rsidP="00E82F56">
      <w:pPr>
        <w:pStyle w:val="FootnoteText"/>
      </w:pPr>
      <w:r>
        <w:rPr>
          <w:rStyle w:val="FootnoteReference"/>
        </w:rPr>
        <w:footnoteRef/>
      </w:r>
      <w:r>
        <w:t xml:space="preserve"> se bifează o singură căsuță</w:t>
      </w:r>
    </w:p>
  </w:footnote>
  <w:footnote w:id="3">
    <w:p w:rsidR="00E82F56" w:rsidRDefault="00E82F56" w:rsidP="00E82F56">
      <w:pPr>
        <w:pStyle w:val="FootnoteText"/>
      </w:pPr>
      <w:r>
        <w:rPr>
          <w:rStyle w:val="FootnoteReference"/>
        </w:rPr>
        <w:footnoteRef/>
      </w:r>
      <w:r>
        <w:t xml:space="preserve"> numărul modificării solicitate în anul curent.</w:t>
      </w:r>
    </w:p>
  </w:footnote>
  <w:footnote w:id="4">
    <w:p w:rsidR="00E82F56" w:rsidRDefault="00E82F56" w:rsidP="00E82F56">
      <w:pPr>
        <w:pStyle w:val="FootnoteText"/>
      </w:pPr>
      <w:r>
        <w:rPr>
          <w:rStyle w:val="FootnoteReference"/>
        </w:rPr>
        <w:footnoteRef/>
      </w:r>
      <w:r>
        <w:t xml:space="preserve"> fiecare modificare va fi completată conform punctelor a,b,c,d.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549F4"/>
    <w:multiLevelType w:val="hybridMultilevel"/>
    <w:tmpl w:val="DA0ECDE8"/>
    <w:lvl w:ilvl="0" w:tplc="04090009">
      <w:start w:val="1"/>
      <w:numFmt w:val="bullet"/>
      <w:lvlText w:val=""/>
      <w:lvlJc w:val="left"/>
      <w:pPr>
        <w:ind w:left="1920" w:hanging="360"/>
      </w:pPr>
      <w:rPr>
        <w:rFonts w:ascii="Wingdings" w:hAnsi="Wingdings"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 w15:restartNumberingAfterBreak="0">
    <w:nsid w:val="155B7DE9"/>
    <w:multiLevelType w:val="hybridMultilevel"/>
    <w:tmpl w:val="6666B1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EE72B6"/>
    <w:multiLevelType w:val="hybridMultilevel"/>
    <w:tmpl w:val="25544A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46D5283E"/>
    <w:multiLevelType w:val="hybridMultilevel"/>
    <w:tmpl w:val="85D2675A"/>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4CA109BF"/>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5E3613F7"/>
    <w:multiLevelType w:val="hybridMultilevel"/>
    <w:tmpl w:val="A25872FC"/>
    <w:lvl w:ilvl="0" w:tplc="01B0F766">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8638008">
    <w:abstractNumId w:val="2"/>
  </w:num>
  <w:num w:numId="2" w16cid:durableId="133569453">
    <w:abstractNumId w:val="3"/>
  </w:num>
  <w:num w:numId="3" w16cid:durableId="210505685">
    <w:abstractNumId w:val="4"/>
  </w:num>
  <w:num w:numId="4" w16cid:durableId="1321545120">
    <w:abstractNumId w:val="5"/>
  </w:num>
  <w:num w:numId="5" w16cid:durableId="2069376570">
    <w:abstractNumId w:val="1"/>
  </w:num>
  <w:num w:numId="6" w16cid:durableId="50201026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al1">
    <w15:presenceInfo w15:providerId="None" w15:userId="Gal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712"/>
    <w:rsid w:val="000F7B41"/>
    <w:rsid w:val="00182099"/>
    <w:rsid w:val="00190301"/>
    <w:rsid w:val="002011E3"/>
    <w:rsid w:val="00277620"/>
    <w:rsid w:val="00281EAB"/>
    <w:rsid w:val="002D23A3"/>
    <w:rsid w:val="003161E4"/>
    <w:rsid w:val="00331506"/>
    <w:rsid w:val="003902DE"/>
    <w:rsid w:val="003D1E6D"/>
    <w:rsid w:val="00414DA8"/>
    <w:rsid w:val="004211EF"/>
    <w:rsid w:val="00474F5D"/>
    <w:rsid w:val="005A74F5"/>
    <w:rsid w:val="0068107F"/>
    <w:rsid w:val="006A7500"/>
    <w:rsid w:val="006C52D5"/>
    <w:rsid w:val="007171FD"/>
    <w:rsid w:val="00763EF6"/>
    <w:rsid w:val="007E6251"/>
    <w:rsid w:val="007F1740"/>
    <w:rsid w:val="007F3BBA"/>
    <w:rsid w:val="0081010D"/>
    <w:rsid w:val="00827A5C"/>
    <w:rsid w:val="00836712"/>
    <w:rsid w:val="00836CF6"/>
    <w:rsid w:val="008B154D"/>
    <w:rsid w:val="00956C0F"/>
    <w:rsid w:val="00A5755E"/>
    <w:rsid w:val="00AE0075"/>
    <w:rsid w:val="00B17CA3"/>
    <w:rsid w:val="00BE1119"/>
    <w:rsid w:val="00C31D8F"/>
    <w:rsid w:val="00C76F19"/>
    <w:rsid w:val="00D40FB7"/>
    <w:rsid w:val="00DF0B95"/>
    <w:rsid w:val="00E739A5"/>
    <w:rsid w:val="00E82F56"/>
    <w:rsid w:val="00F10EC5"/>
    <w:rsid w:val="00F40654"/>
    <w:rsid w:val="00F81F66"/>
    <w:rsid w:val="00FA66A6"/>
    <w:rsid w:val="00FC2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D00B3"/>
  <w15:chartTrackingRefBased/>
  <w15:docId w15:val="{57B1CC5D-C0D3-4956-9F13-F0404291E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9A5"/>
    <w:pPr>
      <w:spacing w:after="200" w:line="27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6712"/>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367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6712"/>
    <w:rPr>
      <w:sz w:val="20"/>
      <w:szCs w:val="20"/>
      <w:lang w:val="ro-RO"/>
    </w:rPr>
  </w:style>
  <w:style w:type="character" w:styleId="FootnoteReference">
    <w:name w:val="footnote reference"/>
    <w:basedOn w:val="DefaultParagraphFont"/>
    <w:uiPriority w:val="99"/>
    <w:unhideWhenUsed/>
    <w:rsid w:val="00836712"/>
    <w:rPr>
      <w:vertAlign w:val="superscript"/>
    </w:rPr>
  </w:style>
  <w:style w:type="paragraph" w:styleId="ListParagraph">
    <w:name w:val="List Paragraph"/>
    <w:aliases w:val="Antes de enumeración,body 2,List Paragraph1,Normal bullet 2,List Paragraph11,Listă colorată - Accentuare 11,Bullet,Citation List"/>
    <w:basedOn w:val="Normal"/>
    <w:link w:val="ListParagraphChar"/>
    <w:uiPriority w:val="34"/>
    <w:qFormat/>
    <w:rsid w:val="00E739A5"/>
    <w:pPr>
      <w:ind w:left="720"/>
      <w:contextualSpacing/>
    </w:pPr>
    <w:rPr>
      <w:rFonts w:ascii="Calibri" w:eastAsia="SimSun" w:hAnsi="Calibri" w:cs="Calibri"/>
      <w:lang w:val="en-US"/>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
    <w:link w:val="ListParagraph"/>
    <w:uiPriority w:val="34"/>
    <w:locked/>
    <w:rsid w:val="00E739A5"/>
    <w:rPr>
      <w:rFonts w:ascii="Calibri" w:eastAsia="SimSun" w:hAnsi="Calibri" w:cs="Calibri"/>
    </w:rPr>
  </w:style>
  <w:style w:type="character" w:styleId="BookTitle">
    <w:name w:val="Book Title"/>
    <w:basedOn w:val="DefaultParagraphFont"/>
    <w:uiPriority w:val="33"/>
    <w:qFormat/>
    <w:rsid w:val="00E739A5"/>
    <w:rPr>
      <w:b/>
      <w:bCs/>
      <w:i/>
      <w:iCs/>
      <w:spacing w:val="5"/>
    </w:rPr>
  </w:style>
  <w:style w:type="paragraph" w:customStyle="1" w:styleId="Default">
    <w:name w:val="Default"/>
    <w:rsid w:val="00B17CA3"/>
    <w:pPr>
      <w:autoSpaceDE w:val="0"/>
      <w:autoSpaceDN w:val="0"/>
      <w:adjustRightInd w:val="0"/>
      <w:spacing w:after="0" w:line="240" w:lineRule="auto"/>
    </w:pPr>
    <w:rPr>
      <w:rFonts w:ascii="Trebuchet MS" w:hAnsi="Trebuchet MS" w:cs="Trebuchet MS"/>
      <w:color w:val="000000"/>
      <w:sz w:val="24"/>
      <w:szCs w:val="24"/>
      <w:lang w:val="ro-RO"/>
    </w:rPr>
  </w:style>
  <w:style w:type="paragraph" w:styleId="Revision">
    <w:name w:val="Revision"/>
    <w:hidden/>
    <w:uiPriority w:val="99"/>
    <w:semiHidden/>
    <w:rsid w:val="00827A5C"/>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833730">
      <w:bodyDiv w:val="1"/>
      <w:marLeft w:val="0"/>
      <w:marRight w:val="0"/>
      <w:marTop w:val="0"/>
      <w:marBottom w:val="0"/>
      <w:divBdr>
        <w:top w:val="none" w:sz="0" w:space="0" w:color="auto"/>
        <w:left w:val="none" w:sz="0" w:space="0" w:color="auto"/>
        <w:bottom w:val="none" w:sz="0" w:space="0" w:color="auto"/>
        <w:right w:val="none" w:sz="0" w:space="0" w:color="auto"/>
      </w:divBdr>
    </w:div>
    <w:div w:id="176437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60793-5269-409A-BCEF-A78931CB6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Pages>
  <Words>1424</Words>
  <Characters>8118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Vasilache</dc:creator>
  <cp:keywords/>
  <dc:description/>
  <cp:lastModifiedBy>Gal1</cp:lastModifiedBy>
  <cp:revision>8</cp:revision>
  <cp:lastPrinted>2024-12-12T13:06:00Z</cp:lastPrinted>
  <dcterms:created xsi:type="dcterms:W3CDTF">2024-12-10T11:20:00Z</dcterms:created>
  <dcterms:modified xsi:type="dcterms:W3CDTF">2024-12-16T13:52:00Z</dcterms:modified>
</cp:coreProperties>
</file>